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4894E" w14:textId="77777777" w:rsidR="006A77DB" w:rsidRDefault="006A77DB" w:rsidP="006A77DB">
      <w:pPr>
        <w:spacing w:before="56" w:line="249" w:lineRule="auto"/>
        <w:ind w:left="3662" w:hanging="3311"/>
        <w:rPr>
          <w:sz w:val="32"/>
          <w:lang w:val="da-DK"/>
        </w:rPr>
      </w:pPr>
      <w:r w:rsidRPr="00B71C6F">
        <w:rPr>
          <w:sz w:val="32"/>
          <w:lang w:val="da-DK"/>
        </w:rPr>
        <w:t>Bekendtgørelse</w:t>
      </w:r>
      <w:r w:rsidRPr="00B71C6F">
        <w:rPr>
          <w:spacing w:val="-6"/>
          <w:sz w:val="32"/>
          <w:lang w:val="da-DK"/>
        </w:rPr>
        <w:t xml:space="preserve"> </w:t>
      </w:r>
      <w:r w:rsidRPr="00B71C6F">
        <w:rPr>
          <w:sz w:val="32"/>
          <w:lang w:val="da-DK"/>
        </w:rPr>
        <w:t>om</w:t>
      </w:r>
      <w:r w:rsidRPr="00B71C6F">
        <w:rPr>
          <w:spacing w:val="-6"/>
          <w:sz w:val="32"/>
          <w:lang w:val="da-DK"/>
        </w:rPr>
        <w:t xml:space="preserve"> </w:t>
      </w:r>
      <w:r w:rsidRPr="00B71C6F">
        <w:rPr>
          <w:sz w:val="32"/>
          <w:lang w:val="da-DK"/>
        </w:rPr>
        <w:t>betaling</w:t>
      </w:r>
      <w:r w:rsidRPr="00B71C6F">
        <w:rPr>
          <w:spacing w:val="-6"/>
          <w:sz w:val="32"/>
          <w:lang w:val="da-DK"/>
        </w:rPr>
        <w:t xml:space="preserve"> </w:t>
      </w:r>
      <w:r w:rsidRPr="00B71C6F">
        <w:rPr>
          <w:sz w:val="32"/>
          <w:lang w:val="da-DK"/>
        </w:rPr>
        <w:t>for</w:t>
      </w:r>
      <w:r w:rsidRPr="00B71C6F">
        <w:rPr>
          <w:spacing w:val="-6"/>
          <w:sz w:val="32"/>
          <w:lang w:val="da-DK"/>
        </w:rPr>
        <w:t xml:space="preserve"> </w:t>
      </w:r>
      <w:r w:rsidRPr="00B71C6F">
        <w:rPr>
          <w:sz w:val="32"/>
          <w:lang w:val="da-DK"/>
        </w:rPr>
        <w:t>myndighedsbehandling</w:t>
      </w:r>
      <w:r w:rsidRPr="00B71C6F">
        <w:rPr>
          <w:spacing w:val="-6"/>
          <w:sz w:val="32"/>
          <w:lang w:val="da-DK"/>
        </w:rPr>
        <w:t xml:space="preserve"> </w:t>
      </w:r>
      <w:r w:rsidRPr="00B71C6F">
        <w:rPr>
          <w:sz w:val="32"/>
          <w:lang w:val="da-DK"/>
        </w:rPr>
        <w:t>i</w:t>
      </w:r>
      <w:r w:rsidRPr="00B71C6F">
        <w:rPr>
          <w:spacing w:val="-6"/>
          <w:sz w:val="32"/>
          <w:lang w:val="da-DK"/>
        </w:rPr>
        <w:t xml:space="preserve"> </w:t>
      </w:r>
      <w:r w:rsidRPr="00B71C6F">
        <w:rPr>
          <w:sz w:val="32"/>
          <w:lang w:val="da-DK"/>
        </w:rPr>
        <w:t>Forsyningstilsynet efter lov om elforsyning</w:t>
      </w:r>
    </w:p>
    <w:p w14:paraId="5AD453F8" w14:textId="77777777" w:rsidR="006A77DB" w:rsidRDefault="006A77DB" w:rsidP="006A77DB">
      <w:pPr>
        <w:spacing w:before="56" w:line="249" w:lineRule="auto"/>
        <w:ind w:left="3662" w:hanging="3311"/>
        <w:rPr>
          <w:sz w:val="32"/>
          <w:lang w:val="da-DK"/>
        </w:rPr>
      </w:pPr>
    </w:p>
    <w:p w14:paraId="1EA63ABF" w14:textId="77777777" w:rsidR="006A77DB" w:rsidRPr="00B71C6F" w:rsidRDefault="006A77DB" w:rsidP="006A77DB">
      <w:pPr>
        <w:pStyle w:val="Brdtekst"/>
        <w:spacing w:before="0" w:line="249" w:lineRule="auto"/>
        <w:ind w:firstLine="200"/>
        <w:jc w:val="left"/>
        <w:rPr>
          <w:lang w:val="da-DK"/>
        </w:rPr>
      </w:pP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§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78,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stk.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3,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lov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om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elforsyning,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jf.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lovbekendtgørelse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nr.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1248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24.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oktober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2023</w:t>
      </w:r>
      <w:r>
        <w:rPr>
          <w:lang w:val="da-DK"/>
        </w:rPr>
        <w:t xml:space="preserve"> </w:t>
      </w:r>
      <w:r w:rsidRPr="00B71C6F">
        <w:rPr>
          <w:spacing w:val="-2"/>
          <w:lang w:val="da-DK"/>
        </w:rPr>
        <w:t>fastsættes:</w:t>
      </w:r>
    </w:p>
    <w:p w14:paraId="6A286935" w14:textId="77777777" w:rsidR="006A77DB" w:rsidRPr="00B71C6F" w:rsidRDefault="006A77DB" w:rsidP="006A77DB">
      <w:pPr>
        <w:spacing w:before="202"/>
        <w:ind w:left="3706"/>
        <w:jc w:val="both"/>
        <w:rPr>
          <w:i/>
          <w:sz w:val="24"/>
          <w:lang w:val="da-DK"/>
        </w:rPr>
      </w:pPr>
      <w:bookmarkStart w:id="0" w:name="Anvendelsesområder_og_formål"/>
      <w:bookmarkEnd w:id="0"/>
      <w:r w:rsidRPr="00B71C6F">
        <w:rPr>
          <w:i/>
          <w:sz w:val="24"/>
          <w:lang w:val="da-DK"/>
        </w:rPr>
        <w:t>Anvendelsesområder</w:t>
      </w:r>
      <w:r w:rsidRPr="00B71C6F">
        <w:rPr>
          <w:i/>
          <w:spacing w:val="-10"/>
          <w:sz w:val="24"/>
          <w:lang w:val="da-DK"/>
        </w:rPr>
        <w:t xml:space="preserve"> </w:t>
      </w:r>
      <w:r w:rsidRPr="00B71C6F">
        <w:rPr>
          <w:i/>
          <w:sz w:val="24"/>
          <w:lang w:val="da-DK"/>
        </w:rPr>
        <w:t>og</w:t>
      </w:r>
      <w:r w:rsidRPr="00B71C6F">
        <w:rPr>
          <w:i/>
          <w:spacing w:val="-8"/>
          <w:sz w:val="24"/>
          <w:lang w:val="da-DK"/>
        </w:rPr>
        <w:t xml:space="preserve"> </w:t>
      </w:r>
      <w:r w:rsidRPr="00B71C6F">
        <w:rPr>
          <w:i/>
          <w:spacing w:val="-2"/>
          <w:sz w:val="24"/>
          <w:lang w:val="da-DK"/>
        </w:rPr>
        <w:t>formål</w:t>
      </w:r>
    </w:p>
    <w:p w14:paraId="2B58FC75" w14:textId="2CC6856D" w:rsidR="006A77DB" w:rsidRPr="00B71C6F" w:rsidRDefault="006A77DB" w:rsidP="006A77DB">
      <w:pPr>
        <w:pStyle w:val="Brdtekst"/>
        <w:spacing w:before="132" w:line="249" w:lineRule="auto"/>
        <w:ind w:right="107" w:firstLine="200"/>
        <w:rPr>
          <w:lang w:val="da-DK"/>
        </w:rPr>
      </w:pPr>
      <w:bookmarkStart w:id="1" w:name="§_1"/>
      <w:bookmarkEnd w:id="1"/>
      <w:r w:rsidRPr="00B71C6F">
        <w:rPr>
          <w:b/>
          <w:lang w:val="da-DK"/>
        </w:rPr>
        <w:t>§</w:t>
      </w:r>
      <w:r w:rsidRPr="00B71C6F">
        <w:rPr>
          <w:b/>
          <w:spacing w:val="-2"/>
          <w:lang w:val="da-DK"/>
        </w:rPr>
        <w:t xml:space="preserve"> </w:t>
      </w:r>
      <w:r w:rsidRPr="00B71C6F">
        <w:rPr>
          <w:b/>
          <w:lang w:val="da-DK"/>
        </w:rPr>
        <w:t xml:space="preserve">1. </w:t>
      </w:r>
      <w:r w:rsidRPr="00B71C6F">
        <w:rPr>
          <w:lang w:val="da-DK"/>
        </w:rPr>
        <w:t>Denne bekendtgørelse finder anvendelse på Forsyningstilsynets opkrævning af gebyrer til dækning af</w:t>
      </w:r>
      <w:r w:rsidRPr="00B71C6F">
        <w:rPr>
          <w:spacing w:val="40"/>
          <w:lang w:val="da-DK"/>
        </w:rPr>
        <w:t xml:space="preserve"> </w:t>
      </w:r>
      <w:r>
        <w:rPr>
          <w:lang w:val="da-DK"/>
        </w:rPr>
        <w:t>omkostningerne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forbundet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med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Forsyningstilsynets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drift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opgavevaretagelse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lov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om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elforsyning og</w:t>
      </w:r>
      <w:r w:rsidRPr="00B71C6F">
        <w:rPr>
          <w:spacing w:val="29"/>
          <w:lang w:val="da-DK"/>
        </w:rPr>
        <w:t xml:space="preserve"> </w:t>
      </w:r>
      <w:r w:rsidRPr="00B71C6F">
        <w:rPr>
          <w:lang w:val="da-DK"/>
        </w:rPr>
        <w:t>regler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udstedt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29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loven,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Europa-Parlamentets</w:t>
      </w:r>
      <w:r w:rsidRPr="00B71C6F">
        <w:rPr>
          <w:spacing w:val="29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Rådets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forordning</w:t>
      </w:r>
      <w:r w:rsidRPr="00B71C6F">
        <w:rPr>
          <w:spacing w:val="29"/>
          <w:lang w:val="da-DK"/>
        </w:rPr>
        <w:t xml:space="preserve"> </w:t>
      </w:r>
      <w:r w:rsidRPr="00B71C6F">
        <w:rPr>
          <w:lang w:val="da-DK"/>
        </w:rPr>
        <w:t>(EU)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nr.</w:t>
      </w:r>
      <w:r w:rsidRPr="00B71C6F">
        <w:rPr>
          <w:spacing w:val="30"/>
          <w:lang w:val="da-DK"/>
        </w:rPr>
        <w:t xml:space="preserve"> </w:t>
      </w:r>
      <w:r w:rsidRPr="00B71C6F">
        <w:rPr>
          <w:lang w:val="da-DK"/>
        </w:rPr>
        <w:t>1227/2011</w:t>
      </w:r>
      <w:r w:rsidRPr="00B71C6F">
        <w:rPr>
          <w:spacing w:val="30"/>
          <w:lang w:val="da-DK"/>
        </w:rPr>
        <w:t xml:space="preserve"> </w:t>
      </w:r>
      <w:r w:rsidRPr="00B71C6F">
        <w:rPr>
          <w:spacing w:val="-5"/>
          <w:lang w:val="da-DK"/>
        </w:rPr>
        <w:t>af</w:t>
      </w:r>
      <w:r>
        <w:rPr>
          <w:spacing w:val="-5"/>
          <w:lang w:val="da-DK"/>
        </w:rPr>
        <w:t xml:space="preserve"> </w:t>
      </w:r>
      <w:r>
        <w:rPr>
          <w:lang w:val="da-DK"/>
        </w:rPr>
        <w:t>25</w:t>
      </w:r>
      <w:r w:rsidRPr="00B71C6F">
        <w:rPr>
          <w:lang w:val="da-DK"/>
        </w:rPr>
        <w:t>. oktober 2011 om integritet og gennemsigtighed på engrosenergimarkederne</w:t>
      </w:r>
      <w:r>
        <w:rPr>
          <w:lang w:val="da-DK"/>
        </w:rPr>
        <w:t xml:space="preserve"> og</w:t>
      </w:r>
      <w:r w:rsidRPr="00B71C6F">
        <w:rPr>
          <w:lang w:val="da-DK"/>
        </w:rPr>
        <w:t xml:space="preserve"> Europa-Parlamentets og Rådets forordning (EU) 2019/943 af 5. juni 2019 om det indre marked for elektricitet samt forordninger udstedt i medfør heraf.</w:t>
      </w:r>
    </w:p>
    <w:p w14:paraId="0FD9E50E" w14:textId="77777777" w:rsidR="006A77DB" w:rsidRPr="004320E9" w:rsidRDefault="006A77DB" w:rsidP="006A77DB">
      <w:pPr>
        <w:spacing w:before="164"/>
        <w:ind w:left="3634"/>
        <w:jc w:val="both"/>
        <w:rPr>
          <w:i/>
          <w:sz w:val="24"/>
          <w:lang w:val="da-DK"/>
        </w:rPr>
      </w:pPr>
      <w:bookmarkStart w:id="2" w:name="Energinets_betalingsforpligtelser"/>
      <w:bookmarkEnd w:id="2"/>
      <w:r w:rsidRPr="004320E9">
        <w:rPr>
          <w:i/>
          <w:spacing w:val="-2"/>
          <w:sz w:val="24"/>
          <w:lang w:val="da-DK"/>
        </w:rPr>
        <w:t>Energinets</w:t>
      </w:r>
      <w:r w:rsidRPr="004320E9">
        <w:rPr>
          <w:i/>
          <w:spacing w:val="2"/>
          <w:sz w:val="24"/>
          <w:lang w:val="da-DK"/>
        </w:rPr>
        <w:t xml:space="preserve"> </w:t>
      </w:r>
      <w:r w:rsidRPr="004320E9">
        <w:rPr>
          <w:i/>
          <w:spacing w:val="-2"/>
          <w:sz w:val="24"/>
          <w:lang w:val="da-DK"/>
        </w:rPr>
        <w:t>betalingsforpligtelser</w:t>
      </w:r>
    </w:p>
    <w:p w14:paraId="353507AE" w14:textId="77777777" w:rsidR="006A77DB" w:rsidRPr="00B71C6F" w:rsidRDefault="006A77DB" w:rsidP="006A77DB">
      <w:pPr>
        <w:pStyle w:val="Brdtekst"/>
        <w:spacing w:before="132" w:line="249" w:lineRule="auto"/>
        <w:ind w:right="106" w:firstLine="199"/>
        <w:rPr>
          <w:lang w:val="da-DK"/>
        </w:rPr>
      </w:pPr>
      <w:bookmarkStart w:id="3" w:name="§_2"/>
      <w:bookmarkEnd w:id="3"/>
      <w:r w:rsidRPr="00B71C6F">
        <w:rPr>
          <w:b/>
          <w:lang w:val="da-DK"/>
        </w:rPr>
        <w:t>§</w:t>
      </w:r>
      <w:r w:rsidRPr="00B71C6F">
        <w:rPr>
          <w:b/>
          <w:spacing w:val="38"/>
          <w:lang w:val="da-DK"/>
        </w:rPr>
        <w:t xml:space="preserve"> </w:t>
      </w:r>
      <w:r w:rsidRPr="00B71C6F">
        <w:rPr>
          <w:b/>
          <w:lang w:val="da-DK"/>
        </w:rPr>
        <w:t>2.</w:t>
      </w:r>
      <w:r w:rsidRPr="00B71C6F">
        <w:rPr>
          <w:b/>
          <w:spacing w:val="38"/>
          <w:lang w:val="da-DK"/>
        </w:rPr>
        <w:t xml:space="preserve"> </w:t>
      </w:r>
      <w:r w:rsidRPr="00B71C6F">
        <w:rPr>
          <w:lang w:val="da-DK"/>
        </w:rPr>
        <w:t>Energinet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eller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denne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virksomheds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helejede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datterselskaber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§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stk.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3,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lov om Energinet, der varetager transmissionsvirksomhed af elektricitet eller systemansvarlig virksomhed af elektricitet, herunder Datahub, skal ud fra timeforbruget betale det i henhold til § 11 fastsatte gebyr til dækning af Forsyningstilsynets omkostninger til:</w:t>
      </w:r>
    </w:p>
    <w:p w14:paraId="4E745D86" w14:textId="77777777" w:rsidR="006A77DB" w:rsidRPr="00B71C6F" w:rsidRDefault="006A77DB" w:rsidP="006A77DB">
      <w:pPr>
        <w:pStyle w:val="Listeafsnit"/>
        <w:numPr>
          <w:ilvl w:val="0"/>
          <w:numId w:val="7"/>
        </w:numPr>
        <w:tabs>
          <w:tab w:val="left" w:pos="508"/>
          <w:tab w:val="left" w:pos="510"/>
        </w:tabs>
        <w:spacing w:before="4" w:line="249" w:lineRule="auto"/>
        <w:ind w:right="106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Økonomisk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regulering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Energinet,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-3"/>
          <w:sz w:val="24"/>
          <w:lang w:val="da-DK"/>
        </w:rPr>
        <w:t xml:space="preserve"> </w:t>
      </w:r>
      <w:r>
        <w:rPr>
          <w:spacing w:val="-3"/>
          <w:sz w:val="24"/>
          <w:lang w:val="da-DK"/>
        </w:rPr>
        <w:t xml:space="preserve">§ 71 i lov om elforsyning samt efter </w:t>
      </w:r>
      <w:r w:rsidRPr="00B71C6F">
        <w:rPr>
          <w:sz w:val="24"/>
          <w:lang w:val="da-DK"/>
        </w:rPr>
        <w:t>bekendtgørelse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økonomisk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regulering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Energinet</w:t>
      </w:r>
      <w:r w:rsidRPr="00B71C6F">
        <w:rPr>
          <w:spacing w:val="-3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og</w:t>
      </w:r>
      <w:r w:rsidRPr="00B71C6F">
        <w:rPr>
          <w:spacing w:val="-3"/>
          <w:sz w:val="24"/>
          <w:lang w:val="da-DK"/>
        </w:rPr>
        <w:t xml:space="preserve"> </w:t>
      </w:r>
      <w:r>
        <w:rPr>
          <w:sz w:val="24"/>
          <w:lang w:val="da-DK"/>
        </w:rPr>
        <w:t>den</w:t>
      </w:r>
      <w:r w:rsidRPr="00B71C6F">
        <w:rPr>
          <w:sz w:val="24"/>
          <w:lang w:val="da-DK"/>
        </w:rPr>
        <w:t>nes helejede datterselskaber, bekendtgørelse om indtægtsramme og reguleringsregnskab for den, der varetager transmissionsvirksomhed af elektricitet, bekendtgørelse om indtægtsramme og reguleringsregnskab for den, der varetager systemansvarlig virksomhed og bekendtgørelse om indtægtsramme</w:t>
      </w:r>
      <w:r w:rsidRPr="00B71C6F">
        <w:rPr>
          <w:spacing w:val="8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og reguleringsregnskab for den, der varetager datahub.</w:t>
      </w:r>
    </w:p>
    <w:p w14:paraId="6134CA2D" w14:textId="77777777" w:rsidR="006A77DB" w:rsidRPr="00B71C6F" w:rsidRDefault="006A77DB" w:rsidP="006A77DB">
      <w:pPr>
        <w:pStyle w:val="Listeafsnit"/>
        <w:numPr>
          <w:ilvl w:val="0"/>
          <w:numId w:val="7"/>
        </w:numPr>
        <w:tabs>
          <w:tab w:val="left" w:pos="508"/>
          <w:tab w:val="left" w:pos="510"/>
        </w:tabs>
        <w:spacing w:before="5" w:line="249" w:lineRule="auto"/>
        <w:ind w:right="105" w:hanging="400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Overvågning af Energinets langsigtede udviklingsplan med henblik på at vurdere planens forenelig- hed med henholdsvis de europæiske </w:t>
      </w:r>
      <w:proofErr w:type="spellStart"/>
      <w:r w:rsidRPr="00B71C6F">
        <w:rPr>
          <w:sz w:val="24"/>
          <w:lang w:val="da-DK"/>
        </w:rPr>
        <w:t>netudviklingsplaner</w:t>
      </w:r>
      <w:proofErr w:type="spellEnd"/>
      <w:r w:rsidRPr="00B71C6F">
        <w:rPr>
          <w:sz w:val="24"/>
          <w:lang w:val="da-DK"/>
        </w:rPr>
        <w:t xml:space="preserve"> og hensynet</w:t>
      </w:r>
      <w:r>
        <w:rPr>
          <w:sz w:val="24"/>
          <w:lang w:val="da-DK"/>
        </w:rPr>
        <w:t xml:space="preserve"> til fremme af et indre europæ</w:t>
      </w:r>
      <w:r w:rsidRPr="00B71C6F">
        <w:rPr>
          <w:sz w:val="24"/>
          <w:lang w:val="da-DK"/>
        </w:rPr>
        <w:t xml:space="preserve">isk marked for elektricitet samt øvrig opgavevaretagelse efter bekendtgørelse om systemansvarlig virksomhed og anvendelse af </w:t>
      </w:r>
      <w:proofErr w:type="spellStart"/>
      <w:r w:rsidRPr="00B71C6F">
        <w:rPr>
          <w:sz w:val="24"/>
          <w:lang w:val="da-DK"/>
        </w:rPr>
        <w:t>eltransmissionsnettet</w:t>
      </w:r>
      <w:proofErr w:type="spellEnd"/>
      <w:r w:rsidRPr="00B71C6F">
        <w:rPr>
          <w:sz w:val="24"/>
          <w:lang w:val="da-DK"/>
        </w:rPr>
        <w:t xml:space="preserve"> m.v.</w:t>
      </w:r>
    </w:p>
    <w:p w14:paraId="413CFAC9" w14:textId="77777777" w:rsidR="006A77DB" w:rsidRDefault="006A77DB" w:rsidP="006A77DB">
      <w:pPr>
        <w:pStyle w:val="Listeafsnit"/>
        <w:numPr>
          <w:ilvl w:val="0"/>
          <w:numId w:val="7"/>
        </w:numPr>
        <w:tabs>
          <w:tab w:val="left" w:pos="510"/>
        </w:tabs>
        <w:spacing w:before="4" w:line="249" w:lineRule="auto"/>
        <w:ind w:right="106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Certificering af Energinet og tilsyn med ejermæssig adskillelse, jf. </w:t>
      </w:r>
      <w:r>
        <w:rPr>
          <w:sz w:val="24"/>
        </w:rPr>
        <w:t xml:space="preserve">§ 19 d, </w:t>
      </w:r>
      <w:proofErr w:type="spellStart"/>
      <w:r>
        <w:rPr>
          <w:sz w:val="24"/>
        </w:rPr>
        <w:t>jf</w:t>
      </w:r>
      <w:proofErr w:type="spellEnd"/>
      <w:r>
        <w:rPr>
          <w:sz w:val="24"/>
        </w:rPr>
        <w:t xml:space="preserve">. § 19 a i lov om </w:t>
      </w:r>
      <w:proofErr w:type="spellStart"/>
      <w:r>
        <w:rPr>
          <w:spacing w:val="-2"/>
          <w:sz w:val="24"/>
        </w:rPr>
        <w:t>elforsyning</w:t>
      </w:r>
      <w:proofErr w:type="spellEnd"/>
      <w:r>
        <w:rPr>
          <w:spacing w:val="-2"/>
          <w:sz w:val="24"/>
        </w:rPr>
        <w:t>.</w:t>
      </w:r>
    </w:p>
    <w:p w14:paraId="5B6DD413" w14:textId="77777777" w:rsidR="006A77DB" w:rsidRDefault="006A77DB" w:rsidP="006A77DB">
      <w:pPr>
        <w:pStyle w:val="Listeafsnit"/>
        <w:numPr>
          <w:ilvl w:val="0"/>
          <w:numId w:val="7"/>
        </w:numPr>
        <w:tabs>
          <w:tab w:val="left" w:pos="507"/>
          <w:tab w:val="left" w:pos="510"/>
        </w:tabs>
        <w:spacing w:before="2" w:line="249" w:lineRule="auto"/>
        <w:ind w:right="106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Intern overvågning af Energinet efter bekendtgørelse om Energinets interne overvågning, jf. </w:t>
      </w:r>
      <w:r>
        <w:rPr>
          <w:sz w:val="24"/>
        </w:rPr>
        <w:t xml:space="preserve">§ 28 b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1F6DBBB0" w14:textId="77777777" w:rsidR="006A77DB" w:rsidRPr="00B71C6F" w:rsidRDefault="006A77DB" w:rsidP="006A77DB">
      <w:pPr>
        <w:pStyle w:val="Listeafsnit"/>
        <w:numPr>
          <w:ilvl w:val="0"/>
          <w:numId w:val="7"/>
        </w:numPr>
        <w:tabs>
          <w:tab w:val="left" w:pos="509"/>
        </w:tabs>
        <w:spacing w:before="2"/>
        <w:ind w:left="509" w:hanging="399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Klagesagsbehandling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over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Energinets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afgørelser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efter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§ 31,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stk.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3, jf.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stk.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4, i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lov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om </w:t>
      </w:r>
      <w:r w:rsidRPr="00B71C6F">
        <w:rPr>
          <w:spacing w:val="-2"/>
          <w:sz w:val="24"/>
          <w:lang w:val="da-DK"/>
        </w:rPr>
        <w:t>elforsyning.</w:t>
      </w:r>
    </w:p>
    <w:p w14:paraId="4FC62029" w14:textId="77777777" w:rsidR="006A77DB" w:rsidRDefault="006A77DB" w:rsidP="006A77DB">
      <w:pPr>
        <w:pStyle w:val="Listeafsnit"/>
        <w:numPr>
          <w:ilvl w:val="0"/>
          <w:numId w:val="7"/>
        </w:numPr>
        <w:tabs>
          <w:tab w:val="left" w:pos="510"/>
        </w:tabs>
        <w:spacing w:before="12" w:line="249" w:lineRule="auto"/>
        <w:ind w:right="106" w:hanging="400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Behandling og godkendelse af Energinets metoder til beregning og fastsættelse af priser og betingelser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for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anvendelse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transmissionsnettet,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§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73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i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lov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elforsyning,</w:t>
      </w:r>
      <w:r w:rsidRPr="00B71C6F">
        <w:rPr>
          <w:spacing w:val="36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Europa-Parlamentets og Rådets forordning (EU) 2019/943 af 5. juni 2019 om det indre marked for elektricitet samt forordninger udstedt i medfør heraf.</w:t>
      </w:r>
    </w:p>
    <w:p w14:paraId="7ECC9AD5" w14:textId="77777777" w:rsidR="006A77DB" w:rsidRPr="00EB2220" w:rsidRDefault="006A77DB" w:rsidP="006A77DB">
      <w:pPr>
        <w:pStyle w:val="Listeafsnit"/>
        <w:numPr>
          <w:ilvl w:val="0"/>
          <w:numId w:val="7"/>
        </w:numPr>
        <w:tabs>
          <w:tab w:val="left" w:pos="510"/>
        </w:tabs>
        <w:spacing w:before="12" w:line="249" w:lineRule="auto"/>
        <w:ind w:right="106"/>
        <w:contextualSpacing w:val="0"/>
        <w:jc w:val="both"/>
        <w:rPr>
          <w:sz w:val="24"/>
          <w:lang w:val="da-DK"/>
        </w:rPr>
      </w:pPr>
      <w:r w:rsidRPr="00EB2220">
        <w:rPr>
          <w:sz w:val="24"/>
          <w:lang w:val="da-DK"/>
        </w:rPr>
        <w:t>Behandling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af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Energinets</w:t>
      </w:r>
      <w:r w:rsidRPr="00EB2220">
        <w:rPr>
          <w:spacing w:val="-2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anmeldelse</w:t>
      </w:r>
      <w:r>
        <w:rPr>
          <w:sz w:val="24"/>
          <w:lang w:val="da-DK"/>
        </w:rPr>
        <w:t>r</w:t>
      </w:r>
      <w:r w:rsidRPr="00EB2220">
        <w:rPr>
          <w:sz w:val="24"/>
          <w:lang w:val="da-DK"/>
        </w:rPr>
        <w:t xml:space="preserve"> efter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§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76, stk.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1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og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2, i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>lov</w:t>
      </w:r>
      <w:r w:rsidRPr="00EB2220">
        <w:rPr>
          <w:spacing w:val="-1"/>
          <w:sz w:val="24"/>
          <w:lang w:val="da-DK"/>
        </w:rPr>
        <w:t xml:space="preserve"> </w:t>
      </w:r>
      <w:r w:rsidRPr="00EB2220">
        <w:rPr>
          <w:sz w:val="24"/>
          <w:lang w:val="da-DK"/>
        </w:rPr>
        <w:t xml:space="preserve">om </w:t>
      </w:r>
      <w:r w:rsidRPr="00EB2220">
        <w:rPr>
          <w:spacing w:val="-2"/>
          <w:sz w:val="24"/>
          <w:lang w:val="da-DK"/>
        </w:rPr>
        <w:t>elforsyning.</w:t>
      </w:r>
    </w:p>
    <w:p w14:paraId="0A5CEAB3" w14:textId="77777777" w:rsidR="006A77DB" w:rsidRPr="00B71C6F" w:rsidRDefault="006A77DB" w:rsidP="006A77DB">
      <w:pPr>
        <w:pStyle w:val="Brdtekst"/>
        <w:spacing w:before="132" w:line="249" w:lineRule="auto"/>
        <w:ind w:right="106" w:firstLine="200"/>
        <w:rPr>
          <w:lang w:val="da-DK"/>
        </w:rPr>
      </w:pPr>
      <w:bookmarkStart w:id="4" w:name="§_3"/>
      <w:bookmarkEnd w:id="4"/>
      <w:r w:rsidRPr="00B71C6F">
        <w:rPr>
          <w:b/>
          <w:lang w:val="da-DK"/>
        </w:rPr>
        <w:t>§</w:t>
      </w:r>
      <w:r w:rsidRPr="00B71C6F">
        <w:rPr>
          <w:b/>
          <w:spacing w:val="38"/>
          <w:lang w:val="da-DK"/>
        </w:rPr>
        <w:t xml:space="preserve"> </w:t>
      </w:r>
      <w:r w:rsidRPr="00B71C6F">
        <w:rPr>
          <w:b/>
          <w:lang w:val="da-DK"/>
        </w:rPr>
        <w:t>3.</w:t>
      </w:r>
      <w:r w:rsidRPr="00B71C6F">
        <w:rPr>
          <w:b/>
          <w:spacing w:val="38"/>
          <w:lang w:val="da-DK"/>
        </w:rPr>
        <w:t xml:space="preserve"> </w:t>
      </w:r>
      <w:r w:rsidRPr="00B71C6F">
        <w:rPr>
          <w:lang w:val="da-DK"/>
        </w:rPr>
        <w:t>Energinet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eller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denne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virksomheds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helejede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datterselskaber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§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stk.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3,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 xml:space="preserve">lov om Energinet, der varetager transmissionsvirksomhed af elektricitet eller systemansvarlig virksomhed, herunder Datahub, skal betale det i stk. 2 fastsatte gebyr til dækning af Forsyningstilsynets omkostninger </w:t>
      </w:r>
      <w:r w:rsidRPr="00B71C6F">
        <w:rPr>
          <w:spacing w:val="-4"/>
          <w:lang w:val="da-DK"/>
        </w:rPr>
        <w:t>til:</w:t>
      </w:r>
    </w:p>
    <w:p w14:paraId="29A47852" w14:textId="77777777" w:rsidR="006A77DB" w:rsidRPr="004320E9" w:rsidRDefault="006A77DB" w:rsidP="006A77DB">
      <w:pPr>
        <w:pStyle w:val="Listeafsnit"/>
        <w:numPr>
          <w:ilvl w:val="0"/>
          <w:numId w:val="6"/>
        </w:numPr>
        <w:tabs>
          <w:tab w:val="left" w:pos="509"/>
        </w:tabs>
        <w:spacing w:before="4"/>
        <w:ind w:left="509" w:hanging="399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Behandling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sager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vedrørende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priser og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leveringsbetingelser,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-1"/>
          <w:sz w:val="24"/>
          <w:lang w:val="da-DK"/>
        </w:rPr>
        <w:t xml:space="preserve"> </w:t>
      </w:r>
      <w:r w:rsidRPr="004320E9">
        <w:rPr>
          <w:sz w:val="24"/>
          <w:lang w:val="da-DK"/>
        </w:rPr>
        <w:t>§ 77</w:t>
      </w:r>
      <w:r w:rsidRPr="004320E9">
        <w:rPr>
          <w:spacing w:val="-1"/>
          <w:sz w:val="24"/>
          <w:lang w:val="da-DK"/>
        </w:rPr>
        <w:t xml:space="preserve"> </w:t>
      </w:r>
      <w:r w:rsidRPr="004320E9">
        <w:rPr>
          <w:sz w:val="24"/>
          <w:lang w:val="da-DK"/>
        </w:rPr>
        <w:t>i</w:t>
      </w:r>
      <w:r w:rsidRPr="004320E9">
        <w:rPr>
          <w:spacing w:val="-1"/>
          <w:sz w:val="24"/>
          <w:lang w:val="da-DK"/>
        </w:rPr>
        <w:t xml:space="preserve"> </w:t>
      </w:r>
      <w:r w:rsidRPr="004320E9">
        <w:rPr>
          <w:sz w:val="24"/>
          <w:lang w:val="da-DK"/>
        </w:rPr>
        <w:t>lov</w:t>
      </w:r>
      <w:r w:rsidRPr="004320E9">
        <w:rPr>
          <w:spacing w:val="-1"/>
          <w:sz w:val="24"/>
          <w:lang w:val="da-DK"/>
        </w:rPr>
        <w:t xml:space="preserve"> </w:t>
      </w:r>
      <w:r w:rsidRPr="004320E9">
        <w:rPr>
          <w:sz w:val="24"/>
          <w:lang w:val="da-DK"/>
        </w:rPr>
        <w:t xml:space="preserve">om </w:t>
      </w:r>
      <w:r w:rsidRPr="004320E9">
        <w:rPr>
          <w:spacing w:val="-2"/>
          <w:sz w:val="24"/>
          <w:lang w:val="da-DK"/>
        </w:rPr>
        <w:t>elforsyning.</w:t>
      </w:r>
    </w:p>
    <w:p w14:paraId="25A8AA79" w14:textId="77777777" w:rsidR="006A77DB" w:rsidRPr="00B71C6F" w:rsidRDefault="006A77DB" w:rsidP="006A77DB">
      <w:pPr>
        <w:pStyle w:val="Listeafsnit"/>
        <w:numPr>
          <w:ilvl w:val="0"/>
          <w:numId w:val="6"/>
        </w:numPr>
        <w:tabs>
          <w:tab w:val="left" w:pos="510"/>
        </w:tabs>
        <w:spacing w:before="12" w:line="249" w:lineRule="auto"/>
        <w:ind w:right="108" w:hanging="400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Oprettelse af et offentligt tilgængeligt register over anmeldte tariffer, betingelser, tekniske krav og standarder samt oplysninger om de kollektive elforsyningsvirksomheders ejerandele i elproduktions-</w:t>
      </w:r>
    </w:p>
    <w:p w14:paraId="52A09EC6" w14:textId="77777777" w:rsidR="006A77DB" w:rsidRPr="00B71C6F" w:rsidRDefault="006A77DB" w:rsidP="006A77DB">
      <w:pPr>
        <w:spacing w:line="249" w:lineRule="auto"/>
        <w:jc w:val="both"/>
        <w:rPr>
          <w:sz w:val="24"/>
          <w:lang w:val="da-DK"/>
        </w:rPr>
        <w:sectPr w:rsidR="006A77DB" w:rsidRPr="00B71C6F" w:rsidSect="006A77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160" w:right="740" w:bottom="840" w:left="740" w:header="0" w:footer="652" w:gutter="0"/>
          <w:pgNumType w:start="1"/>
          <w:cols w:space="708"/>
        </w:sectPr>
      </w:pPr>
    </w:p>
    <w:p w14:paraId="76F80252" w14:textId="77777777" w:rsidR="006A77DB" w:rsidRPr="004320E9" w:rsidRDefault="006A77DB" w:rsidP="006A77DB">
      <w:pPr>
        <w:pStyle w:val="Brdtekst"/>
        <w:spacing w:before="67" w:line="249" w:lineRule="auto"/>
        <w:ind w:left="510" w:right="107"/>
      </w:pPr>
      <w:r w:rsidRPr="00B71C6F">
        <w:rPr>
          <w:lang w:val="da-DK"/>
        </w:rPr>
        <w:lastRenderedPageBreak/>
        <w:t>virksomheder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m.v.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offentliggørelse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et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repræsentativt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udsnit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tariffer,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betingelser,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tekniske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 xml:space="preserve">krav og standarder mindst 1 gang årligt, jf. </w:t>
      </w:r>
      <w:r w:rsidRPr="004320E9">
        <w:t xml:space="preserve">§ 82, stk. 1, i lov om </w:t>
      </w:r>
      <w:proofErr w:type="spellStart"/>
      <w:r w:rsidRPr="004320E9">
        <w:t>elforsyning</w:t>
      </w:r>
      <w:proofErr w:type="spellEnd"/>
      <w:r w:rsidRPr="004320E9">
        <w:t>.</w:t>
      </w:r>
    </w:p>
    <w:p w14:paraId="237DEF50" w14:textId="77777777" w:rsidR="006A77DB" w:rsidRPr="00B71C6F" w:rsidRDefault="006A77DB" w:rsidP="006A77DB">
      <w:pPr>
        <w:pStyle w:val="Listeafsnit"/>
        <w:numPr>
          <w:ilvl w:val="0"/>
          <w:numId w:val="6"/>
        </w:numPr>
        <w:tabs>
          <w:tab w:val="left" w:pos="509"/>
        </w:tabs>
        <w:spacing w:before="2"/>
        <w:ind w:left="509" w:hanging="399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Analysearbejde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efter § 82, stk. 4, i lov om </w:t>
      </w:r>
      <w:r w:rsidRPr="00B71C6F">
        <w:rPr>
          <w:spacing w:val="-2"/>
          <w:sz w:val="24"/>
          <w:lang w:val="da-DK"/>
        </w:rPr>
        <w:t>elforsyning.</w:t>
      </w:r>
    </w:p>
    <w:p w14:paraId="31529CB7" w14:textId="77777777" w:rsidR="006A77DB" w:rsidRDefault="006A77DB" w:rsidP="006A77DB">
      <w:pPr>
        <w:pStyle w:val="Listeafsnit"/>
        <w:numPr>
          <w:ilvl w:val="0"/>
          <w:numId w:val="6"/>
        </w:numPr>
        <w:tabs>
          <w:tab w:val="left" w:pos="510"/>
        </w:tabs>
        <w:spacing w:before="12" w:line="249" w:lineRule="auto"/>
        <w:ind w:right="107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>Klagesagsbehandling over Energinet eller denne virksomheds helejede datterselskaber, der varetager transmissionsvirksomhed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elektricitet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eller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systemansvarlig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virksomhed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elektricitet,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herunder</w:t>
      </w:r>
      <w:r w:rsidRPr="00B71C6F">
        <w:rPr>
          <w:spacing w:val="-2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Da-</w:t>
      </w:r>
      <w:proofErr w:type="spellEnd"/>
      <w:r w:rsidRPr="00B71C6F">
        <w:rPr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tahub</w:t>
      </w:r>
      <w:proofErr w:type="spellEnd"/>
      <w:r w:rsidRPr="00B71C6F">
        <w:rPr>
          <w:sz w:val="24"/>
          <w:lang w:val="da-DK"/>
        </w:rPr>
        <w:t>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vedrørende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virksomhedernes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oplysningspligt,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§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84,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stk.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10,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stk.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5-7,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i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lov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elforsyning, og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vedrørende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virksomhedernes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tavshedspligt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behandling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3.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parts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oplysninger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i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forbindelse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med køb og salg af elektricitet, jf. </w:t>
      </w:r>
      <w:r>
        <w:rPr>
          <w:sz w:val="24"/>
        </w:rPr>
        <w:t xml:space="preserve">§ 84 a, stk. 5, </w:t>
      </w:r>
      <w:proofErr w:type="spellStart"/>
      <w:r>
        <w:rPr>
          <w:sz w:val="24"/>
        </w:rPr>
        <w:t>jf</w:t>
      </w:r>
      <w:proofErr w:type="spellEnd"/>
      <w:r>
        <w:rPr>
          <w:sz w:val="24"/>
        </w:rPr>
        <w:t xml:space="preserve">. stk. 1 og 2,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4952EB5A" w14:textId="41E38748" w:rsidR="006A77DB" w:rsidRPr="00B71C6F" w:rsidRDefault="006A77DB" w:rsidP="006A77DB">
      <w:pPr>
        <w:pStyle w:val="Listeafsnit"/>
        <w:numPr>
          <w:ilvl w:val="0"/>
          <w:numId w:val="6"/>
        </w:numPr>
        <w:tabs>
          <w:tab w:val="left" w:pos="508"/>
        </w:tabs>
        <w:spacing w:before="4"/>
        <w:contextualSpacing w:val="0"/>
        <w:jc w:val="both"/>
        <w:rPr>
          <w:spacing w:val="-2"/>
          <w:sz w:val="24"/>
          <w:lang w:val="da-DK"/>
        </w:rPr>
      </w:pPr>
      <w:r>
        <w:rPr>
          <w:spacing w:val="-2"/>
          <w:sz w:val="24"/>
          <w:lang w:val="da-DK"/>
        </w:rPr>
        <w:t xml:space="preserve">Tilsyn med </w:t>
      </w:r>
      <w:r w:rsidRPr="004930B9">
        <w:rPr>
          <w:spacing w:val="-2"/>
          <w:sz w:val="24"/>
          <w:lang w:val="da-DK"/>
        </w:rPr>
        <w:t>at forskrifter, som Energinet fastsætte</w:t>
      </w:r>
      <w:r>
        <w:rPr>
          <w:spacing w:val="-2"/>
          <w:sz w:val="24"/>
          <w:lang w:val="da-DK"/>
        </w:rPr>
        <w:t>r</w:t>
      </w:r>
      <w:r w:rsidRPr="00B71C6F">
        <w:rPr>
          <w:lang w:val="da-DK"/>
        </w:rPr>
        <w:t xml:space="preserve"> </w:t>
      </w:r>
      <w:r w:rsidRPr="004930B9">
        <w:rPr>
          <w:spacing w:val="-2"/>
          <w:sz w:val="24"/>
          <w:lang w:val="da-DK"/>
        </w:rPr>
        <w:t>for benyttelsen af det kollektive elforsyningsnet, som er nødvendige for, at Energinet kan varetage sine opgaver</w:t>
      </w:r>
      <w:r>
        <w:rPr>
          <w:spacing w:val="-2"/>
          <w:sz w:val="24"/>
          <w:lang w:val="da-DK"/>
        </w:rPr>
        <w:t>, jf. § 7, stk. 3</w:t>
      </w:r>
      <w:ins w:id="5" w:author="Jakob Schmidth" w:date="2025-10-01T08:59:00Z">
        <w:r w:rsidR="001D3A27">
          <w:rPr>
            <w:spacing w:val="-2"/>
            <w:sz w:val="24"/>
            <w:lang w:val="da-DK"/>
          </w:rPr>
          <w:t xml:space="preserve"> og 4</w:t>
        </w:r>
      </w:ins>
      <w:r>
        <w:rPr>
          <w:spacing w:val="-2"/>
          <w:sz w:val="24"/>
          <w:lang w:val="da-DK"/>
        </w:rPr>
        <w:t>, i b</w:t>
      </w:r>
      <w:r w:rsidRPr="004930B9">
        <w:rPr>
          <w:spacing w:val="-2"/>
          <w:sz w:val="24"/>
          <w:lang w:val="da-DK"/>
        </w:rPr>
        <w:t xml:space="preserve">ekendtgørelse om systemansvarlig virksomhed og anvendelse af </w:t>
      </w:r>
      <w:proofErr w:type="spellStart"/>
      <w:r w:rsidRPr="004930B9">
        <w:rPr>
          <w:spacing w:val="-2"/>
          <w:sz w:val="24"/>
          <w:lang w:val="da-DK"/>
        </w:rPr>
        <w:t>eltransmissionsnettet</w:t>
      </w:r>
      <w:proofErr w:type="spellEnd"/>
      <w:r w:rsidRPr="004930B9">
        <w:rPr>
          <w:spacing w:val="-2"/>
          <w:sz w:val="24"/>
          <w:lang w:val="da-DK"/>
        </w:rPr>
        <w:t xml:space="preserve"> m.v.</w:t>
      </w:r>
    </w:p>
    <w:p w14:paraId="0D1BB17E" w14:textId="77777777" w:rsidR="006A77DB" w:rsidRPr="00EB2220" w:rsidRDefault="006A77DB" w:rsidP="006A77DB">
      <w:pPr>
        <w:pStyle w:val="Listeafsnit"/>
        <w:numPr>
          <w:ilvl w:val="0"/>
          <w:numId w:val="6"/>
        </w:numPr>
        <w:spacing w:before="2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Tilsyn med at aftaler, som </w:t>
      </w:r>
      <w:r>
        <w:rPr>
          <w:sz w:val="24"/>
          <w:lang w:val="da-DK"/>
        </w:rPr>
        <w:t>Energinet</w:t>
      </w:r>
      <w:r w:rsidRPr="00B71C6F">
        <w:rPr>
          <w:sz w:val="24"/>
          <w:lang w:val="da-DK"/>
        </w:rPr>
        <w:t xml:space="preserve"> indgår med andre virksomheder, herunder koncernforbundne selskaber, indgås på markedsmæssige vilkår, jf. § 46 i lov om elforsyning.</w:t>
      </w:r>
    </w:p>
    <w:p w14:paraId="7A74E16C" w14:textId="73FF28DD" w:rsidR="006A77DB" w:rsidRPr="00B71C6F" w:rsidRDefault="006A77DB" w:rsidP="006A77DB">
      <w:pPr>
        <w:pStyle w:val="Brdtekst"/>
        <w:spacing w:before="5" w:line="249" w:lineRule="auto"/>
        <w:ind w:right="109" w:firstLine="199"/>
        <w:rPr>
          <w:lang w:val="da-DK"/>
        </w:rPr>
      </w:pPr>
      <w:r w:rsidRPr="00B71C6F">
        <w:rPr>
          <w:i/>
          <w:lang w:val="da-DK"/>
        </w:rPr>
        <w:t xml:space="preserve">Stk. 2. </w:t>
      </w:r>
      <w:r w:rsidRPr="00B71C6F">
        <w:rPr>
          <w:lang w:val="da-DK"/>
        </w:rPr>
        <w:t xml:space="preserve">For betaling efter stk. 1 fastsættes følgende takster pr.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 xml:space="preserve"> elektricitet, der transporteres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 xml:space="preserve">gennem </w:t>
      </w:r>
      <w:proofErr w:type="spellStart"/>
      <w:r w:rsidRPr="00B71C6F">
        <w:rPr>
          <w:lang w:val="da-DK"/>
        </w:rPr>
        <w:t>eltransmissionsnettet</w:t>
      </w:r>
      <w:proofErr w:type="spellEnd"/>
      <w:r w:rsidRPr="00B71C6F">
        <w:rPr>
          <w:lang w:val="da-DK"/>
        </w:rPr>
        <w:t xml:space="preserve"> til forbrug i Danmark: </w:t>
      </w:r>
      <w:del w:id="6" w:author="Jakob Schmidth" w:date="2025-10-01T09:31:00Z">
        <w:r w:rsidR="00FD5C0C" w:rsidDel="005E4DAF">
          <w:rPr>
            <w:lang w:val="da-DK"/>
          </w:rPr>
          <w:delText>114,34</w:delText>
        </w:r>
        <w:r w:rsidR="005E4DAF" w:rsidDel="005E4DAF">
          <w:rPr>
            <w:lang w:val="da-DK"/>
          </w:rPr>
          <w:delText xml:space="preserve"> </w:delText>
        </w:r>
      </w:del>
      <w:ins w:id="7" w:author="Jakob Schmidth" w:date="2025-10-01T09:31:00Z">
        <w:r w:rsidR="005E4DAF">
          <w:rPr>
            <w:lang w:val="da-DK"/>
          </w:rPr>
          <w:t xml:space="preserve">394,16 </w:t>
        </w:r>
      </w:ins>
      <w:r w:rsidRPr="00ED3EAD">
        <w:rPr>
          <w:lang w:val="da-DK"/>
        </w:rPr>
        <w:t>kr.</w:t>
      </w:r>
      <w:r w:rsidRPr="00B71C6F">
        <w:rPr>
          <w:lang w:val="da-DK"/>
        </w:rPr>
        <w:t xml:space="preserve"> pr.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>.</w:t>
      </w:r>
    </w:p>
    <w:p w14:paraId="70F8E457" w14:textId="77777777" w:rsidR="006A77DB" w:rsidRPr="00B71C6F" w:rsidRDefault="006A77DB" w:rsidP="006A77DB">
      <w:pPr>
        <w:spacing w:before="162"/>
        <w:ind w:left="3169"/>
        <w:jc w:val="both"/>
        <w:rPr>
          <w:i/>
          <w:sz w:val="24"/>
          <w:lang w:val="da-DK"/>
        </w:rPr>
      </w:pPr>
      <w:bookmarkStart w:id="8" w:name="Netvirksomhedernes_betalingsforpligtelse"/>
      <w:bookmarkEnd w:id="8"/>
      <w:proofErr w:type="spellStart"/>
      <w:r w:rsidRPr="00B71C6F">
        <w:rPr>
          <w:i/>
          <w:spacing w:val="-2"/>
          <w:sz w:val="24"/>
          <w:lang w:val="da-DK"/>
        </w:rPr>
        <w:t>Netvirksomhedernes</w:t>
      </w:r>
      <w:proofErr w:type="spellEnd"/>
      <w:r w:rsidRPr="00B71C6F">
        <w:rPr>
          <w:i/>
          <w:spacing w:val="18"/>
          <w:sz w:val="24"/>
          <w:lang w:val="da-DK"/>
        </w:rPr>
        <w:t xml:space="preserve"> </w:t>
      </w:r>
      <w:r w:rsidRPr="00B71C6F">
        <w:rPr>
          <w:i/>
          <w:spacing w:val="-2"/>
          <w:sz w:val="24"/>
          <w:lang w:val="da-DK"/>
        </w:rPr>
        <w:t>betalingsforpligtelser</w:t>
      </w:r>
    </w:p>
    <w:p w14:paraId="175CE467" w14:textId="77777777" w:rsidR="006A77DB" w:rsidRPr="00B71C6F" w:rsidRDefault="006A77DB" w:rsidP="006A77DB">
      <w:pPr>
        <w:pStyle w:val="Brdtekst"/>
        <w:spacing w:before="132" w:line="249" w:lineRule="auto"/>
        <w:ind w:right="108" w:firstLine="200"/>
        <w:rPr>
          <w:lang w:val="da-DK"/>
        </w:rPr>
      </w:pPr>
      <w:bookmarkStart w:id="9" w:name="§_4"/>
      <w:bookmarkEnd w:id="9"/>
      <w:r w:rsidRPr="00B71C6F">
        <w:rPr>
          <w:b/>
          <w:lang w:val="da-DK"/>
        </w:rPr>
        <w:t xml:space="preserve">§ 4. </w:t>
      </w:r>
      <w:r w:rsidRPr="00B71C6F">
        <w:rPr>
          <w:lang w:val="da-DK"/>
        </w:rPr>
        <w:t>Netvirksomheder skal ud fra timeforbruget betale det i henhold til § 11 fastsatte gebyr til dækning af Forsyningstilsynets omkostninger til:</w:t>
      </w:r>
    </w:p>
    <w:p w14:paraId="61B31490" w14:textId="77777777" w:rsidR="006A77DB" w:rsidRDefault="006A77DB" w:rsidP="006A77DB">
      <w:pPr>
        <w:pStyle w:val="Listeafsnit"/>
        <w:numPr>
          <w:ilvl w:val="0"/>
          <w:numId w:val="5"/>
        </w:numPr>
        <w:tabs>
          <w:tab w:val="left" w:pos="510"/>
        </w:tabs>
        <w:spacing w:before="2" w:line="249" w:lineRule="auto"/>
        <w:ind w:right="105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Beregning og fastsættelse af indtægtsramme for den enkelte </w:t>
      </w:r>
      <w:proofErr w:type="spellStart"/>
      <w:r w:rsidRPr="00B71C6F">
        <w:rPr>
          <w:sz w:val="24"/>
          <w:lang w:val="da-DK"/>
        </w:rPr>
        <w:t>netvirksomhed</w:t>
      </w:r>
      <w:proofErr w:type="spellEnd"/>
      <w:r w:rsidRPr="00B71C6F">
        <w:rPr>
          <w:sz w:val="24"/>
          <w:lang w:val="da-DK"/>
        </w:rPr>
        <w:t xml:space="preserve"> efter bekendtgørelse om indtægtsrammer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for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netvirksomheder,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bekendtgørelse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forrentningssats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for</w:t>
      </w:r>
      <w:r w:rsidRPr="00B71C6F">
        <w:rPr>
          <w:spacing w:val="-4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netvirksomheders</w:t>
      </w:r>
      <w:proofErr w:type="spellEnd"/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frem- </w:t>
      </w:r>
      <w:proofErr w:type="spellStart"/>
      <w:r w:rsidRPr="00B71C6F">
        <w:rPr>
          <w:sz w:val="24"/>
          <w:lang w:val="da-DK"/>
        </w:rPr>
        <w:t>adrettede</w:t>
      </w:r>
      <w:proofErr w:type="spellEnd"/>
      <w:r w:rsidRPr="00B71C6F">
        <w:rPr>
          <w:sz w:val="24"/>
          <w:lang w:val="da-DK"/>
        </w:rPr>
        <w:t xml:space="preserve"> aktivbase, bekendtgørelse om fjernaflæste elmålere og måling af elektricitet i slutforbruget med senere ændringer og bekendtgørelse om it-beredskab for el- og naturgassektorerne med senere ændringer, jf. </w:t>
      </w:r>
      <w:r>
        <w:rPr>
          <w:sz w:val="24"/>
        </w:rPr>
        <w:t xml:space="preserve">§ 69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2E28CDA7" w14:textId="77777777" w:rsidR="006A77DB" w:rsidRDefault="006A77DB" w:rsidP="006A77DB">
      <w:pPr>
        <w:pStyle w:val="Listeafsnit"/>
        <w:numPr>
          <w:ilvl w:val="0"/>
          <w:numId w:val="5"/>
        </w:numPr>
        <w:tabs>
          <w:tab w:val="left" w:pos="508"/>
          <w:tab w:val="left" w:pos="510"/>
        </w:tabs>
        <w:spacing w:before="5" w:line="249" w:lineRule="auto"/>
        <w:ind w:right="106" w:hanging="400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Behandling og godkendelse af den enkelte </w:t>
      </w:r>
      <w:proofErr w:type="spellStart"/>
      <w:r w:rsidRPr="00B71C6F">
        <w:rPr>
          <w:sz w:val="24"/>
          <w:lang w:val="da-DK"/>
        </w:rPr>
        <w:t>netvirksomheds</w:t>
      </w:r>
      <w:proofErr w:type="spellEnd"/>
      <w:r w:rsidRPr="00B71C6F">
        <w:rPr>
          <w:sz w:val="24"/>
          <w:lang w:val="da-DK"/>
        </w:rPr>
        <w:t xml:space="preserve"> metoder til beregning og fastsættelse af priser og betingelser for adgang til distributionsnet, jf. § 73 a i lov om elforsyning, </w:t>
      </w:r>
      <w:proofErr w:type="spellStart"/>
      <w:r w:rsidRPr="00B71C6F">
        <w:rPr>
          <w:sz w:val="24"/>
          <w:lang w:val="da-DK"/>
        </w:rPr>
        <w:t>Europa-Parlamen</w:t>
      </w:r>
      <w:proofErr w:type="spellEnd"/>
      <w:r w:rsidRPr="00B71C6F">
        <w:rPr>
          <w:sz w:val="24"/>
          <w:lang w:val="da-DK"/>
        </w:rPr>
        <w:t xml:space="preserve">- </w:t>
      </w:r>
      <w:proofErr w:type="spellStart"/>
      <w:r w:rsidRPr="00B71C6F">
        <w:rPr>
          <w:sz w:val="24"/>
          <w:lang w:val="da-DK"/>
        </w:rPr>
        <w:t>tets</w:t>
      </w:r>
      <w:proofErr w:type="spellEnd"/>
      <w:r w:rsidRPr="00B71C6F">
        <w:rPr>
          <w:sz w:val="24"/>
          <w:lang w:val="da-DK"/>
        </w:rPr>
        <w:t xml:space="preserve"> og Rådets forordning (EU) 2019/943 af 5. juni 2019 om det indre marked for elektricitet samt forordninger udstedt i medfør heraf.</w:t>
      </w:r>
    </w:p>
    <w:p w14:paraId="6E664460" w14:textId="77777777" w:rsidR="006A77DB" w:rsidRPr="005C559F" w:rsidRDefault="006A77DB" w:rsidP="006A77DB">
      <w:pPr>
        <w:pStyle w:val="Listeafsnit"/>
        <w:numPr>
          <w:ilvl w:val="0"/>
          <w:numId w:val="5"/>
        </w:numPr>
        <w:tabs>
          <w:tab w:val="left" w:pos="508"/>
          <w:tab w:val="left" w:pos="510"/>
        </w:tabs>
        <w:spacing w:before="5" w:line="249" w:lineRule="auto"/>
        <w:ind w:right="106" w:hanging="400"/>
        <w:contextualSpacing w:val="0"/>
        <w:jc w:val="both"/>
        <w:rPr>
          <w:sz w:val="24"/>
          <w:lang w:val="da-DK"/>
        </w:rPr>
      </w:pPr>
      <w:r w:rsidRPr="005C559F">
        <w:rPr>
          <w:sz w:val="24"/>
          <w:lang w:val="da-DK"/>
        </w:rPr>
        <w:t>Behandling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af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den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enkelte</w:t>
      </w:r>
      <w:r w:rsidRPr="005C559F">
        <w:rPr>
          <w:spacing w:val="-1"/>
          <w:sz w:val="24"/>
          <w:lang w:val="da-DK"/>
        </w:rPr>
        <w:t xml:space="preserve"> </w:t>
      </w:r>
      <w:proofErr w:type="spellStart"/>
      <w:r w:rsidRPr="005C559F">
        <w:rPr>
          <w:sz w:val="24"/>
          <w:lang w:val="da-DK"/>
        </w:rPr>
        <w:t>netvirksomheds</w:t>
      </w:r>
      <w:proofErr w:type="spellEnd"/>
      <w:r w:rsidRPr="005C559F">
        <w:rPr>
          <w:spacing w:val="-2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anmeldelse efter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§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76,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stk.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1 og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2,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i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>lov</w:t>
      </w:r>
      <w:r w:rsidRPr="005C559F">
        <w:rPr>
          <w:spacing w:val="-1"/>
          <w:sz w:val="24"/>
          <w:lang w:val="da-DK"/>
        </w:rPr>
        <w:t xml:space="preserve"> </w:t>
      </w:r>
      <w:r w:rsidRPr="005C559F">
        <w:rPr>
          <w:sz w:val="24"/>
          <w:lang w:val="da-DK"/>
        </w:rPr>
        <w:t xml:space="preserve">om </w:t>
      </w:r>
      <w:r w:rsidRPr="005C559F">
        <w:rPr>
          <w:spacing w:val="-2"/>
          <w:sz w:val="24"/>
          <w:lang w:val="da-DK"/>
        </w:rPr>
        <w:t>elforsyning.</w:t>
      </w:r>
    </w:p>
    <w:p w14:paraId="645A065E" w14:textId="77777777" w:rsidR="006A77DB" w:rsidRPr="00B71C6F" w:rsidRDefault="006A77DB" w:rsidP="006A77DB">
      <w:pPr>
        <w:pStyle w:val="Brdtekst"/>
        <w:spacing w:before="132" w:line="249" w:lineRule="auto"/>
        <w:ind w:right="109" w:firstLine="200"/>
        <w:rPr>
          <w:lang w:val="da-DK"/>
        </w:rPr>
      </w:pPr>
      <w:bookmarkStart w:id="10" w:name="§_5"/>
      <w:bookmarkEnd w:id="10"/>
      <w:r w:rsidRPr="00B71C6F">
        <w:rPr>
          <w:b/>
          <w:lang w:val="da-DK"/>
        </w:rPr>
        <w:t xml:space="preserve">§ 5. </w:t>
      </w:r>
      <w:r w:rsidRPr="00B71C6F">
        <w:rPr>
          <w:lang w:val="da-DK"/>
        </w:rPr>
        <w:t xml:space="preserve">Netvirksomheder skal betale det i stk. 2 fastsatte gebyr til dækning af Forsyningstilsynets </w:t>
      </w:r>
      <w:proofErr w:type="spellStart"/>
      <w:r w:rsidRPr="00B71C6F">
        <w:rPr>
          <w:lang w:val="da-DK"/>
        </w:rPr>
        <w:t>omkost</w:t>
      </w:r>
      <w:proofErr w:type="spellEnd"/>
      <w:r w:rsidRPr="00B71C6F">
        <w:rPr>
          <w:lang w:val="da-DK"/>
        </w:rPr>
        <w:t xml:space="preserve">- </w:t>
      </w:r>
      <w:proofErr w:type="spellStart"/>
      <w:r w:rsidRPr="00B71C6F">
        <w:rPr>
          <w:lang w:val="da-DK"/>
        </w:rPr>
        <w:t>ninger</w:t>
      </w:r>
      <w:proofErr w:type="spellEnd"/>
      <w:r w:rsidRPr="00B71C6F">
        <w:rPr>
          <w:lang w:val="da-DK"/>
        </w:rPr>
        <w:t xml:space="preserve"> til:</w:t>
      </w:r>
    </w:p>
    <w:p w14:paraId="6CB328C6" w14:textId="77777777" w:rsidR="006A77DB" w:rsidRDefault="006A77DB" w:rsidP="006A77DB">
      <w:pPr>
        <w:pStyle w:val="Listeafsnit"/>
        <w:numPr>
          <w:ilvl w:val="0"/>
          <w:numId w:val="4"/>
        </w:numPr>
        <w:tabs>
          <w:tab w:val="left" w:pos="510"/>
        </w:tabs>
        <w:spacing w:before="2" w:line="249" w:lineRule="auto"/>
        <w:ind w:right="108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Intern overvågning af netvirksomheder efter bekendtgørelse om </w:t>
      </w:r>
      <w:proofErr w:type="spellStart"/>
      <w:r w:rsidRPr="00B71C6F">
        <w:rPr>
          <w:sz w:val="24"/>
          <w:lang w:val="da-DK"/>
        </w:rPr>
        <w:t>netvirksomheders</w:t>
      </w:r>
      <w:proofErr w:type="spellEnd"/>
      <w:r w:rsidRPr="00B71C6F">
        <w:rPr>
          <w:sz w:val="24"/>
          <w:lang w:val="da-DK"/>
        </w:rPr>
        <w:t xml:space="preserve"> interne overvåg-</w:t>
      </w:r>
      <w:r w:rsidRPr="00B71C6F">
        <w:rPr>
          <w:spacing w:val="40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ning</w:t>
      </w:r>
      <w:proofErr w:type="spellEnd"/>
      <w:r w:rsidRPr="00B71C6F">
        <w:rPr>
          <w:sz w:val="24"/>
          <w:lang w:val="da-DK"/>
        </w:rPr>
        <w:t xml:space="preserve"> i henhold til lov om elforsyning, jf. </w:t>
      </w:r>
      <w:r>
        <w:rPr>
          <w:sz w:val="24"/>
        </w:rPr>
        <w:t xml:space="preserve">§ 20 a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303031F6" w14:textId="77777777" w:rsidR="006A77DB" w:rsidRPr="00B71C6F" w:rsidRDefault="006A77DB" w:rsidP="006A77DB">
      <w:pPr>
        <w:pStyle w:val="Listeafsnit"/>
        <w:numPr>
          <w:ilvl w:val="0"/>
          <w:numId w:val="4"/>
        </w:numPr>
        <w:tabs>
          <w:tab w:val="left" w:pos="510"/>
        </w:tabs>
        <w:spacing w:before="2" w:line="249" w:lineRule="auto"/>
        <w:ind w:right="107" w:hanging="400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Benchmarking af den enkelte </w:t>
      </w:r>
      <w:proofErr w:type="spellStart"/>
      <w:r w:rsidRPr="00B71C6F">
        <w:rPr>
          <w:sz w:val="24"/>
          <w:lang w:val="da-DK"/>
        </w:rPr>
        <w:t>netvirksomheds</w:t>
      </w:r>
      <w:proofErr w:type="spellEnd"/>
      <w:r w:rsidRPr="00B71C6F">
        <w:rPr>
          <w:sz w:val="24"/>
          <w:lang w:val="da-DK"/>
        </w:rPr>
        <w:t xml:space="preserve"> økonomiske effektivitet og kvalitet i leveringen efter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bekendtgørelse om indtægtsrammer for netvirksomheder.</w:t>
      </w:r>
    </w:p>
    <w:p w14:paraId="43F971EC" w14:textId="77777777" w:rsidR="006A77DB" w:rsidRDefault="006A77DB" w:rsidP="006A77DB">
      <w:pPr>
        <w:pStyle w:val="Listeafsnit"/>
        <w:numPr>
          <w:ilvl w:val="0"/>
          <w:numId w:val="4"/>
        </w:numPr>
        <w:tabs>
          <w:tab w:val="left" w:pos="508"/>
        </w:tabs>
        <w:spacing w:before="2"/>
        <w:ind w:left="508" w:hanging="398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>Behandling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sager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vedrørende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priser og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leveringsbetingelser,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-1"/>
          <w:sz w:val="24"/>
          <w:lang w:val="da-DK"/>
        </w:rPr>
        <w:t xml:space="preserve"> </w:t>
      </w:r>
      <w:r>
        <w:rPr>
          <w:sz w:val="24"/>
        </w:rPr>
        <w:t>§ 77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lov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om </w:t>
      </w:r>
      <w:proofErr w:type="spellStart"/>
      <w:r>
        <w:rPr>
          <w:spacing w:val="-2"/>
          <w:sz w:val="24"/>
        </w:rPr>
        <w:t>elforsyning</w:t>
      </w:r>
      <w:proofErr w:type="spellEnd"/>
      <w:r>
        <w:rPr>
          <w:spacing w:val="-2"/>
          <w:sz w:val="24"/>
        </w:rPr>
        <w:t>.</w:t>
      </w:r>
    </w:p>
    <w:p w14:paraId="5394567B" w14:textId="77777777" w:rsidR="006A77DB" w:rsidRDefault="006A77DB" w:rsidP="006A77DB">
      <w:pPr>
        <w:pStyle w:val="Listeafsnit"/>
        <w:numPr>
          <w:ilvl w:val="0"/>
          <w:numId w:val="4"/>
        </w:numPr>
        <w:tabs>
          <w:tab w:val="left" w:pos="508"/>
          <w:tab w:val="left" w:pos="510"/>
        </w:tabs>
        <w:spacing w:before="12" w:line="249" w:lineRule="auto"/>
        <w:ind w:right="108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>Oprettelse af et offentligt tilgængeligt register over anmeldte tariffer, betingelser, tekniske krav og standarder samt oplysninger om de kollektive elforsyningsvirksomheders ejerandele i elproduktions- virksomheder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m.v.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og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offentliggørelse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et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repræsentativt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udsnit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tariffer,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betingelser,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tekniske</w:t>
      </w:r>
      <w:r w:rsidRPr="00B71C6F">
        <w:rPr>
          <w:spacing w:val="-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krav og standarder mindst 1 gang årligt, jf. </w:t>
      </w:r>
      <w:r>
        <w:rPr>
          <w:sz w:val="24"/>
        </w:rPr>
        <w:t xml:space="preserve">§ 82, stk. 1,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7CC68E29" w14:textId="77777777" w:rsidR="006A77DB" w:rsidRPr="00B71C6F" w:rsidRDefault="006A77DB" w:rsidP="006A77DB">
      <w:pPr>
        <w:pStyle w:val="Listeafsnit"/>
        <w:numPr>
          <w:ilvl w:val="0"/>
          <w:numId w:val="4"/>
        </w:numPr>
        <w:tabs>
          <w:tab w:val="left" w:pos="508"/>
        </w:tabs>
        <w:spacing w:before="4"/>
        <w:ind w:left="508" w:hanging="398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Analysearbejde</w:t>
      </w:r>
      <w:r w:rsidRPr="00B71C6F">
        <w:rPr>
          <w:spacing w:val="-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efter § 82, stk. 4, i lov om </w:t>
      </w:r>
      <w:r w:rsidRPr="00B71C6F">
        <w:rPr>
          <w:spacing w:val="-2"/>
          <w:sz w:val="24"/>
          <w:lang w:val="da-DK"/>
        </w:rPr>
        <w:t>elforsyning.</w:t>
      </w:r>
    </w:p>
    <w:p w14:paraId="6848C728" w14:textId="77777777" w:rsidR="006A77DB" w:rsidRDefault="006A77DB" w:rsidP="006A77DB">
      <w:pPr>
        <w:pStyle w:val="Listeafsnit"/>
        <w:numPr>
          <w:ilvl w:val="0"/>
          <w:numId w:val="4"/>
        </w:numPr>
        <w:tabs>
          <w:tab w:val="left" w:pos="508"/>
          <w:tab w:val="left" w:pos="510"/>
        </w:tabs>
        <w:spacing w:before="12" w:line="249" w:lineRule="auto"/>
        <w:ind w:right="106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>Klagesagsbehandling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over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netvirksomheder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vedrørende</w:t>
      </w:r>
      <w:r w:rsidRPr="00B71C6F">
        <w:rPr>
          <w:spacing w:val="40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netvirksomhedernes</w:t>
      </w:r>
      <w:proofErr w:type="spellEnd"/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oplysningspligt,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§ 84, stk. 10, jf. stk. 5-7, i lov om elforsyning, og vedrørende </w:t>
      </w:r>
      <w:proofErr w:type="spellStart"/>
      <w:r w:rsidRPr="00B71C6F">
        <w:rPr>
          <w:sz w:val="24"/>
          <w:lang w:val="da-DK"/>
        </w:rPr>
        <w:t>netvirksomhedernes</w:t>
      </w:r>
      <w:proofErr w:type="spellEnd"/>
      <w:r w:rsidRPr="00B71C6F">
        <w:rPr>
          <w:sz w:val="24"/>
          <w:lang w:val="da-DK"/>
        </w:rPr>
        <w:t xml:space="preserve"> tavshedspligt og behandling af 3. parts oplysninger i forbindelse med køb og salg af elektricitet, jf. </w:t>
      </w:r>
      <w:r>
        <w:rPr>
          <w:sz w:val="24"/>
        </w:rPr>
        <w:t xml:space="preserve">§ 84 a, stk. 5, </w:t>
      </w:r>
      <w:proofErr w:type="spellStart"/>
      <w:r>
        <w:rPr>
          <w:sz w:val="24"/>
        </w:rPr>
        <w:t>jf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stk. 1 og 2,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4B0D4AEF" w14:textId="77777777" w:rsidR="006A77DB" w:rsidRDefault="006A77DB" w:rsidP="006A77DB">
      <w:pPr>
        <w:pStyle w:val="Listeafsnit"/>
        <w:numPr>
          <w:ilvl w:val="0"/>
          <w:numId w:val="4"/>
        </w:numPr>
        <w:spacing w:before="2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Tilsyn med at aftaler, som netvirksomheder indgår med andre virksomheder, herunder koncernforbundne selskaber, indgås på markedsmæssige vilkår, jf. </w:t>
      </w:r>
      <w:r w:rsidRPr="003840F2">
        <w:rPr>
          <w:sz w:val="24"/>
        </w:rPr>
        <w:t xml:space="preserve">§ 46 i lov om </w:t>
      </w:r>
      <w:proofErr w:type="spellStart"/>
      <w:r w:rsidRPr="003840F2">
        <w:rPr>
          <w:sz w:val="24"/>
        </w:rPr>
        <w:t>elforsyning</w:t>
      </w:r>
      <w:proofErr w:type="spellEnd"/>
      <w:r w:rsidRPr="003840F2">
        <w:rPr>
          <w:sz w:val="24"/>
        </w:rPr>
        <w:t>.</w:t>
      </w:r>
    </w:p>
    <w:p w14:paraId="580080E6" w14:textId="77777777" w:rsidR="006A77DB" w:rsidRPr="00B71C6F" w:rsidRDefault="006A77DB" w:rsidP="006A77DB">
      <w:pPr>
        <w:pStyle w:val="Listeafsnit"/>
        <w:numPr>
          <w:ilvl w:val="0"/>
          <w:numId w:val="4"/>
        </w:numPr>
        <w:spacing w:before="2"/>
        <w:contextualSpacing w:val="0"/>
        <w:jc w:val="both"/>
        <w:rPr>
          <w:sz w:val="24"/>
          <w:lang w:val="da-DK"/>
        </w:rPr>
      </w:pPr>
      <w:r w:rsidRPr="00832EBF">
        <w:rPr>
          <w:sz w:val="24"/>
          <w:lang w:val="da-DK"/>
        </w:rPr>
        <w:t xml:space="preserve">Opgavevaretagelse efter bekendtgørelse om varetagelse af </w:t>
      </w:r>
      <w:proofErr w:type="spellStart"/>
      <w:r w:rsidRPr="00832EBF">
        <w:rPr>
          <w:sz w:val="24"/>
          <w:lang w:val="da-DK"/>
        </w:rPr>
        <w:t>netvirksomhedsaktiviteter</w:t>
      </w:r>
      <w:proofErr w:type="spellEnd"/>
      <w:r w:rsidRPr="00832EBF">
        <w:rPr>
          <w:sz w:val="24"/>
          <w:lang w:val="da-DK"/>
        </w:rPr>
        <w:t>.</w:t>
      </w:r>
    </w:p>
    <w:p w14:paraId="265DDBBC" w14:textId="4941716F" w:rsidR="006A77DB" w:rsidRPr="00B71C6F" w:rsidRDefault="006A77DB" w:rsidP="006A77DB">
      <w:pPr>
        <w:pStyle w:val="Brdtekst"/>
        <w:spacing w:before="4" w:line="249" w:lineRule="auto"/>
        <w:ind w:right="110" w:firstLine="200"/>
        <w:rPr>
          <w:lang w:val="da-DK"/>
        </w:rPr>
      </w:pPr>
      <w:r w:rsidRPr="00B71C6F">
        <w:rPr>
          <w:i/>
          <w:lang w:val="da-DK"/>
        </w:rPr>
        <w:t xml:space="preserve">Stk. 2. </w:t>
      </w:r>
      <w:r w:rsidRPr="00B71C6F">
        <w:rPr>
          <w:lang w:val="da-DK"/>
        </w:rPr>
        <w:t xml:space="preserve">For betaling efter stk. 1 fastsættes følgende takster pr.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 xml:space="preserve"> elektricitet, der transporteres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 xml:space="preserve">gennem </w:t>
      </w:r>
      <w:proofErr w:type="spellStart"/>
      <w:r w:rsidRPr="00B71C6F">
        <w:rPr>
          <w:lang w:val="da-DK"/>
        </w:rPr>
        <w:t>netvirksomhedens</w:t>
      </w:r>
      <w:proofErr w:type="spellEnd"/>
      <w:r w:rsidRPr="00B71C6F">
        <w:rPr>
          <w:lang w:val="da-DK"/>
        </w:rPr>
        <w:t xml:space="preserve"> net til forbrug i Danmark: </w:t>
      </w:r>
      <w:del w:id="11" w:author="Jakob Schmidth" w:date="2025-10-01T09:32:00Z">
        <w:r w:rsidR="005E4DAF" w:rsidDel="005E4DAF">
          <w:rPr>
            <w:lang w:val="da-DK"/>
          </w:rPr>
          <w:delText>0,00</w:delText>
        </w:r>
      </w:del>
      <w:ins w:id="12" w:author="Jakob Schmidth" w:date="2025-10-01T09:32:00Z">
        <w:r w:rsidR="005E4DAF">
          <w:rPr>
            <w:lang w:val="da-DK"/>
          </w:rPr>
          <w:t xml:space="preserve"> 332,73 </w:t>
        </w:r>
      </w:ins>
      <w:r w:rsidRPr="00ED3EAD">
        <w:rPr>
          <w:lang w:val="da-DK"/>
        </w:rPr>
        <w:t>pr</w:t>
      </w:r>
      <w:r w:rsidRPr="00B71C6F">
        <w:rPr>
          <w:lang w:val="da-DK"/>
        </w:rPr>
        <w:t xml:space="preserve">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>.</w:t>
      </w:r>
    </w:p>
    <w:p w14:paraId="79C38F83" w14:textId="77777777" w:rsidR="006A77DB" w:rsidRPr="00B71C6F" w:rsidRDefault="006A77DB" w:rsidP="006A77DB">
      <w:pPr>
        <w:spacing w:before="162"/>
        <w:ind w:left="2969"/>
        <w:rPr>
          <w:i/>
          <w:sz w:val="24"/>
          <w:lang w:val="da-DK"/>
        </w:rPr>
      </w:pPr>
      <w:bookmarkStart w:id="13" w:name="Elhandelsvirksomheders_betalingsforpligt"/>
      <w:bookmarkEnd w:id="13"/>
      <w:proofErr w:type="spellStart"/>
      <w:r w:rsidRPr="00B71C6F">
        <w:rPr>
          <w:i/>
          <w:spacing w:val="-2"/>
          <w:sz w:val="24"/>
          <w:lang w:val="da-DK"/>
        </w:rPr>
        <w:lastRenderedPageBreak/>
        <w:t>Elhandelsvirksomheders</w:t>
      </w:r>
      <w:proofErr w:type="spellEnd"/>
      <w:r w:rsidRPr="00B71C6F">
        <w:rPr>
          <w:i/>
          <w:spacing w:val="22"/>
          <w:sz w:val="24"/>
          <w:lang w:val="da-DK"/>
        </w:rPr>
        <w:t xml:space="preserve"> </w:t>
      </w:r>
      <w:r w:rsidRPr="00B71C6F">
        <w:rPr>
          <w:i/>
          <w:spacing w:val="-2"/>
          <w:sz w:val="24"/>
          <w:lang w:val="da-DK"/>
        </w:rPr>
        <w:t>betalingsforpligtelser</w:t>
      </w:r>
    </w:p>
    <w:p w14:paraId="5E659B16" w14:textId="77777777" w:rsidR="006A77DB" w:rsidRPr="00B71C6F" w:rsidRDefault="006A77DB" w:rsidP="006A77DB">
      <w:pPr>
        <w:pStyle w:val="Brdtekst"/>
        <w:spacing w:before="132" w:line="249" w:lineRule="auto"/>
        <w:ind w:firstLine="200"/>
        <w:jc w:val="left"/>
        <w:rPr>
          <w:lang w:val="da-DK"/>
        </w:rPr>
      </w:pPr>
      <w:bookmarkStart w:id="14" w:name="§_6"/>
      <w:bookmarkEnd w:id="14"/>
      <w:r w:rsidRPr="00B71C6F">
        <w:rPr>
          <w:b/>
          <w:lang w:val="da-DK"/>
        </w:rPr>
        <w:t>§</w:t>
      </w:r>
      <w:r w:rsidRPr="00B71C6F">
        <w:rPr>
          <w:b/>
          <w:spacing w:val="-2"/>
          <w:lang w:val="da-DK"/>
        </w:rPr>
        <w:t xml:space="preserve"> </w:t>
      </w:r>
      <w:r w:rsidRPr="00B71C6F">
        <w:rPr>
          <w:b/>
          <w:lang w:val="da-DK"/>
        </w:rPr>
        <w:t xml:space="preserve">6. </w:t>
      </w:r>
      <w:proofErr w:type="spellStart"/>
      <w:r w:rsidRPr="00B71C6F">
        <w:rPr>
          <w:lang w:val="da-DK"/>
        </w:rPr>
        <w:t>Elhandelsvirksomheder</w:t>
      </w:r>
      <w:proofErr w:type="spellEnd"/>
      <w:r w:rsidRPr="00B71C6F">
        <w:rPr>
          <w:lang w:val="da-DK"/>
        </w:rPr>
        <w:t>, der er registreret i datahubben, jf. § 72 a, stk. 1, i lov om elforsyning, skal betale det i stk. 2 fastsatte gebyr til dækning af Forsyningstilsynets omkostninger til:</w:t>
      </w:r>
    </w:p>
    <w:p w14:paraId="7AFB76A0" w14:textId="77777777" w:rsidR="006A77DB" w:rsidRDefault="006A77DB" w:rsidP="006A77DB">
      <w:pPr>
        <w:pStyle w:val="Listeafsnit"/>
        <w:numPr>
          <w:ilvl w:val="0"/>
          <w:numId w:val="3"/>
        </w:numPr>
        <w:tabs>
          <w:tab w:val="left" w:pos="508"/>
          <w:tab w:val="left" w:pos="510"/>
        </w:tabs>
        <w:spacing w:before="2" w:line="249" w:lineRule="auto"/>
        <w:ind w:right="107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>Tilsyn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med</w:t>
      </w:r>
      <w:r w:rsidRPr="00B71C6F">
        <w:rPr>
          <w:spacing w:val="40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overholdelse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leveringspligten,</w:t>
      </w:r>
      <w:r w:rsidRPr="00B71C6F">
        <w:rPr>
          <w:spacing w:val="40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jf.</w:t>
      </w:r>
      <w:r w:rsidRPr="00B71C6F">
        <w:rPr>
          <w:spacing w:val="40"/>
          <w:sz w:val="24"/>
          <w:lang w:val="da-DK"/>
        </w:rPr>
        <w:t xml:space="preserve"> </w:t>
      </w:r>
      <w:r>
        <w:rPr>
          <w:sz w:val="24"/>
        </w:rPr>
        <w:t>§</w:t>
      </w:r>
      <w:r>
        <w:rPr>
          <w:spacing w:val="40"/>
          <w:sz w:val="24"/>
        </w:rPr>
        <w:t xml:space="preserve"> </w:t>
      </w:r>
      <w:r>
        <w:rPr>
          <w:sz w:val="24"/>
        </w:rPr>
        <w:t>6</w:t>
      </w:r>
      <w:r>
        <w:rPr>
          <w:spacing w:val="40"/>
          <w:sz w:val="24"/>
        </w:rPr>
        <w:t xml:space="preserve"> </w:t>
      </w:r>
      <w:r>
        <w:rPr>
          <w:sz w:val="24"/>
        </w:rPr>
        <w:t>b,</w:t>
      </w:r>
      <w:r>
        <w:rPr>
          <w:spacing w:val="40"/>
          <w:sz w:val="24"/>
        </w:rPr>
        <w:t xml:space="preserve"> </w:t>
      </w:r>
      <w:r>
        <w:rPr>
          <w:sz w:val="24"/>
        </w:rPr>
        <w:t>stk.</w:t>
      </w:r>
      <w:r>
        <w:rPr>
          <w:spacing w:val="40"/>
          <w:sz w:val="24"/>
        </w:rPr>
        <w:t xml:space="preserve"> </w:t>
      </w:r>
      <w:r>
        <w:rPr>
          <w:sz w:val="24"/>
        </w:rPr>
        <w:t>1,</w:t>
      </w:r>
      <w:r>
        <w:rPr>
          <w:spacing w:val="40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lov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om </w:t>
      </w:r>
      <w:proofErr w:type="spellStart"/>
      <w:r>
        <w:rPr>
          <w:spacing w:val="-2"/>
          <w:sz w:val="24"/>
        </w:rPr>
        <w:t>elforsyning</w:t>
      </w:r>
      <w:proofErr w:type="spellEnd"/>
      <w:r>
        <w:rPr>
          <w:spacing w:val="-2"/>
          <w:sz w:val="24"/>
        </w:rPr>
        <w:t>.</w:t>
      </w:r>
    </w:p>
    <w:p w14:paraId="1C02DDF3" w14:textId="77777777" w:rsidR="006A77DB" w:rsidRPr="00B71C6F" w:rsidRDefault="006A77DB" w:rsidP="006A77DB">
      <w:pPr>
        <w:pStyle w:val="Listeafsnit"/>
        <w:numPr>
          <w:ilvl w:val="0"/>
          <w:numId w:val="3"/>
        </w:numPr>
        <w:tabs>
          <w:tab w:val="left" w:pos="508"/>
          <w:tab w:val="left" w:pos="510"/>
        </w:tabs>
        <w:spacing w:before="67" w:line="249" w:lineRule="auto"/>
        <w:ind w:right="109" w:hanging="401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Opgavevaretagelse ved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z w:val="24"/>
          <w:lang w:val="da-DK"/>
        </w:rPr>
        <w:t xml:space="preserve"> indberetning af forsyningsafbrydelser efter bekendt- </w:t>
      </w:r>
      <w:proofErr w:type="spellStart"/>
      <w:r w:rsidRPr="00B71C6F">
        <w:rPr>
          <w:sz w:val="24"/>
          <w:lang w:val="da-DK"/>
        </w:rPr>
        <w:t>gørelse</w:t>
      </w:r>
      <w:proofErr w:type="spellEnd"/>
      <w:r w:rsidRPr="00B71C6F">
        <w:rPr>
          <w:sz w:val="24"/>
          <w:lang w:val="da-DK"/>
        </w:rPr>
        <w:t xml:space="preserve"> om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z w:val="24"/>
          <w:lang w:val="da-DK"/>
        </w:rPr>
        <w:t xml:space="preserve"> indberetning af forsyningsafbrydelser og begrundelser herfor, jf.</w:t>
      </w:r>
    </w:p>
    <w:p w14:paraId="350976A4" w14:textId="77777777" w:rsidR="006A77DB" w:rsidRPr="00B71C6F" w:rsidRDefault="006A77DB" w:rsidP="006A77DB">
      <w:pPr>
        <w:pStyle w:val="Brdtekst"/>
        <w:ind w:left="510"/>
        <w:rPr>
          <w:lang w:val="da-DK"/>
        </w:rPr>
      </w:pPr>
      <w:r w:rsidRPr="00B71C6F">
        <w:rPr>
          <w:lang w:val="da-DK"/>
        </w:rPr>
        <w:t xml:space="preserve">§ 20 c, stk. 2, jf. § 82 c, i lov om </w:t>
      </w:r>
      <w:r w:rsidRPr="00B71C6F">
        <w:rPr>
          <w:spacing w:val="-2"/>
          <w:lang w:val="da-DK"/>
        </w:rPr>
        <w:t>elforsyning.</w:t>
      </w:r>
    </w:p>
    <w:p w14:paraId="4719305E" w14:textId="77777777" w:rsidR="006A77DB" w:rsidRPr="00B71C6F" w:rsidRDefault="006A77DB" w:rsidP="006A77DB">
      <w:pPr>
        <w:pStyle w:val="Listeafsnit"/>
        <w:numPr>
          <w:ilvl w:val="0"/>
          <w:numId w:val="3"/>
        </w:numPr>
        <w:tabs>
          <w:tab w:val="left" w:pos="510"/>
        </w:tabs>
        <w:spacing w:before="12" w:line="249" w:lineRule="auto"/>
        <w:ind w:right="108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Tilsyn med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z w:val="24"/>
          <w:lang w:val="da-DK"/>
        </w:rPr>
        <w:t xml:space="preserve"> overholdelse af bekendtgørelse om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reg</w:t>
      </w:r>
      <w:proofErr w:type="spellEnd"/>
      <w:r w:rsidRPr="00B71C6F">
        <w:rPr>
          <w:sz w:val="24"/>
          <w:lang w:val="da-DK"/>
        </w:rPr>
        <w:t xml:space="preserve">- </w:t>
      </w:r>
      <w:proofErr w:type="spellStart"/>
      <w:r w:rsidRPr="00B71C6F">
        <w:rPr>
          <w:sz w:val="24"/>
          <w:lang w:val="da-DK"/>
        </w:rPr>
        <w:t>ninger</w:t>
      </w:r>
      <w:proofErr w:type="spellEnd"/>
      <w:r w:rsidRPr="00B71C6F">
        <w:rPr>
          <w:sz w:val="24"/>
          <w:lang w:val="da-DK"/>
        </w:rPr>
        <w:t>, fakturering og faktureringsoplysninger til slutkunder.</w:t>
      </w:r>
    </w:p>
    <w:p w14:paraId="2C61683B" w14:textId="77777777" w:rsidR="006A77DB" w:rsidRDefault="006A77DB" w:rsidP="006A77DB">
      <w:pPr>
        <w:pStyle w:val="Listeafsnit"/>
        <w:numPr>
          <w:ilvl w:val="0"/>
          <w:numId w:val="3"/>
        </w:numPr>
        <w:tabs>
          <w:tab w:val="left" w:pos="507"/>
          <w:tab w:val="left" w:pos="510"/>
        </w:tabs>
        <w:spacing w:before="2" w:line="249" w:lineRule="auto"/>
        <w:ind w:right="109" w:hanging="401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Årlige undersøgelser og vurdering af elpriser for elforbrugere med forbrug på op til 100.000 kWh/ p.a., jf. </w:t>
      </w:r>
      <w:r>
        <w:rPr>
          <w:sz w:val="24"/>
        </w:rPr>
        <w:t xml:space="preserve">§ 82 a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2FE8705C" w14:textId="77777777" w:rsidR="006A77DB" w:rsidRPr="00B71C6F" w:rsidRDefault="006A77DB" w:rsidP="006A77DB">
      <w:pPr>
        <w:pStyle w:val="Listeafsnit"/>
        <w:numPr>
          <w:ilvl w:val="0"/>
          <w:numId w:val="3"/>
        </w:numPr>
        <w:tabs>
          <w:tab w:val="left" w:pos="510"/>
        </w:tabs>
        <w:spacing w:before="2" w:line="249" w:lineRule="auto"/>
        <w:ind w:right="108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Opgavevaretagelse efter bekendtgørelse om </w:t>
      </w:r>
      <w:proofErr w:type="spellStart"/>
      <w:r w:rsidRPr="00B71C6F">
        <w:rPr>
          <w:sz w:val="24"/>
          <w:lang w:val="da-DK"/>
        </w:rPr>
        <w:t>elhandelsvirksomhedernes</w:t>
      </w:r>
      <w:proofErr w:type="spellEnd"/>
      <w:r w:rsidRPr="00B71C6F">
        <w:rPr>
          <w:sz w:val="24"/>
          <w:lang w:val="da-DK"/>
        </w:rPr>
        <w:t xml:space="preserve"> opgaver og forpligtelser i forbindelse med levering af elektricitet til </w:t>
      </w:r>
      <w:proofErr w:type="spellStart"/>
      <w:r w:rsidRPr="00B71C6F">
        <w:rPr>
          <w:sz w:val="24"/>
          <w:lang w:val="da-DK"/>
        </w:rPr>
        <w:t>elkunder</w:t>
      </w:r>
      <w:proofErr w:type="spellEnd"/>
      <w:r w:rsidRPr="00B71C6F">
        <w:rPr>
          <w:sz w:val="24"/>
          <w:lang w:val="da-DK"/>
        </w:rPr>
        <w:t>.</w:t>
      </w:r>
    </w:p>
    <w:p w14:paraId="032B337F" w14:textId="77777777" w:rsidR="006A77DB" w:rsidRPr="00B71C6F" w:rsidRDefault="006A77DB" w:rsidP="006A77DB">
      <w:pPr>
        <w:pStyle w:val="Listeafsnit"/>
        <w:numPr>
          <w:ilvl w:val="0"/>
          <w:numId w:val="3"/>
        </w:numPr>
        <w:tabs>
          <w:tab w:val="left" w:pos="508"/>
          <w:tab w:val="left" w:pos="510"/>
        </w:tabs>
        <w:spacing w:before="2" w:line="249" w:lineRule="auto"/>
        <w:ind w:right="109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Tilsyn med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z w:val="24"/>
          <w:lang w:val="da-DK"/>
        </w:rPr>
        <w:t xml:space="preserve"> information om elforbrug, fakturering m.v. efter bekendtgørelse om energivirksomheder og bygningsejeres oplysningsforpligtelser over for slutkunder om energifor- brug og fakturering m.v.</w:t>
      </w:r>
    </w:p>
    <w:p w14:paraId="2B6339D9" w14:textId="434DBA8D" w:rsidR="006A77DB" w:rsidRPr="00B71C6F" w:rsidRDefault="006A77DB" w:rsidP="006A77DB">
      <w:pPr>
        <w:pStyle w:val="Brdtekst"/>
        <w:spacing w:before="3" w:line="249" w:lineRule="auto"/>
        <w:ind w:right="108" w:firstLine="199"/>
        <w:rPr>
          <w:lang w:val="da-DK"/>
        </w:rPr>
      </w:pPr>
      <w:r w:rsidRPr="00B71C6F">
        <w:rPr>
          <w:i/>
          <w:lang w:val="da-DK"/>
        </w:rPr>
        <w:t xml:space="preserve">Stk. 2. </w:t>
      </w:r>
      <w:r w:rsidRPr="00B71C6F">
        <w:rPr>
          <w:lang w:val="da-DK"/>
        </w:rPr>
        <w:t xml:space="preserve">For betaling efter stk. 1 fastsættes følgende takster pr.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 xml:space="preserve"> elektricitet, der leveres til forbrug i </w:t>
      </w:r>
      <w:r w:rsidRPr="00ED3EAD">
        <w:rPr>
          <w:lang w:val="da-DK"/>
        </w:rPr>
        <w:t xml:space="preserve">Danmark: </w:t>
      </w:r>
      <w:del w:id="15" w:author="Jakob Schmidth" w:date="2025-10-01T09:33:00Z">
        <w:r w:rsidR="005E4DAF" w:rsidDel="005E4DAF">
          <w:rPr>
            <w:lang w:val="da-DK"/>
          </w:rPr>
          <w:delText xml:space="preserve">70,99 </w:delText>
        </w:r>
      </w:del>
      <w:ins w:id="16" w:author="Jakob Schmidth" w:date="2025-10-01T09:33:00Z">
        <w:r w:rsidR="005E4DAF">
          <w:rPr>
            <w:lang w:val="da-DK"/>
          </w:rPr>
          <w:t xml:space="preserve">217,22 </w:t>
        </w:r>
      </w:ins>
      <w:r w:rsidRPr="00ED3EAD">
        <w:rPr>
          <w:lang w:val="da-DK"/>
        </w:rPr>
        <w:t>kr. pr</w:t>
      </w:r>
      <w:r w:rsidRPr="00B71C6F">
        <w:rPr>
          <w:lang w:val="da-DK"/>
        </w:rPr>
        <w:t xml:space="preserve">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>.</w:t>
      </w:r>
    </w:p>
    <w:p w14:paraId="18AF01D8" w14:textId="77777777" w:rsidR="006A77DB" w:rsidRPr="00B71C6F" w:rsidRDefault="006A77DB" w:rsidP="006A77DB">
      <w:pPr>
        <w:pStyle w:val="Brdtekst"/>
        <w:spacing w:before="122" w:line="249" w:lineRule="auto"/>
        <w:ind w:right="107" w:firstLine="200"/>
        <w:rPr>
          <w:lang w:val="da-DK"/>
        </w:rPr>
      </w:pPr>
      <w:bookmarkStart w:id="17" w:name="§_7"/>
      <w:bookmarkEnd w:id="17"/>
      <w:r w:rsidRPr="00B71C6F">
        <w:rPr>
          <w:b/>
          <w:lang w:val="da-DK"/>
        </w:rPr>
        <w:t xml:space="preserve">§ 7. </w:t>
      </w:r>
      <w:proofErr w:type="spellStart"/>
      <w:r w:rsidRPr="00B71C6F">
        <w:rPr>
          <w:lang w:val="da-DK"/>
        </w:rPr>
        <w:t>Elhandelsvirksomheder</w:t>
      </w:r>
      <w:proofErr w:type="spellEnd"/>
      <w:r w:rsidRPr="00B71C6F">
        <w:rPr>
          <w:lang w:val="da-DK"/>
        </w:rPr>
        <w:t>, registreret i datahubben, jf. § 72 a, stk. 1, i lov om elforsyning, og som indberetter til elpris.dk, jf. § 72 a, stk. 5, i lov om elforsyning, skal betale det i stk. 2 fastsatte gebyr til dækning af Forsyningstilsynets omkostninger til:</w:t>
      </w:r>
    </w:p>
    <w:p w14:paraId="0CE674F1" w14:textId="77777777" w:rsidR="006A77DB" w:rsidRPr="00B71C6F" w:rsidRDefault="006A77DB" w:rsidP="006A77DB">
      <w:pPr>
        <w:pStyle w:val="Listeafsnit"/>
        <w:numPr>
          <w:ilvl w:val="0"/>
          <w:numId w:val="2"/>
        </w:numPr>
        <w:tabs>
          <w:tab w:val="left" w:pos="509"/>
        </w:tabs>
        <w:spacing w:before="3"/>
        <w:ind w:left="509" w:hanging="399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 xml:space="preserve">Drift af elpris.dk, jf. § 82 b og § 72 f, stk. 2, i lov om </w:t>
      </w:r>
      <w:r w:rsidRPr="00B71C6F">
        <w:rPr>
          <w:spacing w:val="-2"/>
          <w:sz w:val="24"/>
          <w:lang w:val="da-DK"/>
        </w:rPr>
        <w:t>elforsyning.</w:t>
      </w:r>
    </w:p>
    <w:p w14:paraId="0021013E" w14:textId="77777777" w:rsidR="006A77DB" w:rsidRDefault="006A77DB" w:rsidP="006A77DB">
      <w:pPr>
        <w:pStyle w:val="Listeafsnit"/>
        <w:numPr>
          <w:ilvl w:val="0"/>
          <w:numId w:val="2"/>
        </w:numPr>
        <w:tabs>
          <w:tab w:val="left" w:pos="508"/>
          <w:tab w:val="left" w:pos="510"/>
        </w:tabs>
        <w:spacing w:before="12" w:line="249" w:lineRule="auto"/>
        <w:ind w:right="108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 xml:space="preserve">Tilsyn med </w:t>
      </w:r>
      <w:proofErr w:type="spellStart"/>
      <w:r w:rsidRPr="00B71C6F">
        <w:rPr>
          <w:sz w:val="24"/>
          <w:lang w:val="da-DK"/>
        </w:rPr>
        <w:t>elhandelsvirksomheders</w:t>
      </w:r>
      <w:proofErr w:type="spellEnd"/>
      <w:r w:rsidRPr="00B71C6F">
        <w:rPr>
          <w:sz w:val="24"/>
          <w:lang w:val="da-DK"/>
        </w:rPr>
        <w:t xml:space="preserve"> indberetning af priser m.v. til elpris.dk og øvrige forpligtelser efter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bekendtgørelse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</w:t>
      </w:r>
      <w:r w:rsidRPr="00B71C6F">
        <w:rPr>
          <w:spacing w:val="-4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elhandelsvirksomhedernes</w:t>
      </w:r>
      <w:proofErr w:type="spellEnd"/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indberetning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standardpriser,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tariffer,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rabatter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og vilkår på prisportalen elpris.dk, jf. </w:t>
      </w:r>
      <w:r>
        <w:rPr>
          <w:sz w:val="24"/>
        </w:rPr>
        <w:t xml:space="preserve">§ 72 a, stk. 5, </w:t>
      </w:r>
      <w:proofErr w:type="spellStart"/>
      <w:r>
        <w:rPr>
          <w:sz w:val="24"/>
        </w:rPr>
        <w:t>jf</w:t>
      </w:r>
      <w:proofErr w:type="spellEnd"/>
      <w:r>
        <w:rPr>
          <w:sz w:val="24"/>
        </w:rPr>
        <w:t xml:space="preserve">. stk. 8,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0D396A23" w14:textId="79DAB5AF" w:rsidR="006A77DB" w:rsidRPr="00B71C6F" w:rsidRDefault="006A77DB" w:rsidP="006A77DB">
      <w:pPr>
        <w:pStyle w:val="Brdtekst"/>
        <w:spacing w:before="3" w:line="249" w:lineRule="auto"/>
        <w:ind w:right="108" w:firstLine="199"/>
        <w:rPr>
          <w:lang w:val="da-DK"/>
        </w:rPr>
      </w:pPr>
      <w:r w:rsidRPr="00B71C6F">
        <w:rPr>
          <w:i/>
          <w:lang w:val="da-DK"/>
        </w:rPr>
        <w:t xml:space="preserve">Stk. 2. </w:t>
      </w:r>
      <w:r w:rsidRPr="00B71C6F">
        <w:rPr>
          <w:lang w:val="da-DK"/>
        </w:rPr>
        <w:t xml:space="preserve">For betaling efter stk. 1 fastsættes følgende takster pr.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 xml:space="preserve"> elektricitet, der leveres til forbrug i </w:t>
      </w:r>
      <w:r w:rsidRPr="00ED3EAD">
        <w:rPr>
          <w:lang w:val="da-DK"/>
        </w:rPr>
        <w:t xml:space="preserve">Danmark: </w:t>
      </w:r>
      <w:del w:id="18" w:author="Jakob Schmidth" w:date="2025-10-01T09:34:00Z">
        <w:r w:rsidRPr="005E4DAF" w:rsidDel="005E4DAF">
          <w:rPr>
            <w:lang w:val="da-DK"/>
            <w:rPrChange w:id="19" w:author="Jakob Schmidth" w:date="2025-10-01T09:34:00Z">
              <w:rPr>
                <w:highlight w:val="yellow"/>
                <w:lang w:val="da-DK"/>
              </w:rPr>
            </w:rPrChange>
          </w:rPr>
          <w:delText>0,00</w:delText>
        </w:r>
        <w:r w:rsidRPr="00ED3EAD" w:rsidDel="005E4DAF">
          <w:rPr>
            <w:lang w:val="da-DK"/>
          </w:rPr>
          <w:delText xml:space="preserve"> </w:delText>
        </w:r>
      </w:del>
      <w:ins w:id="20" w:author="Jakob Schmidth" w:date="2025-10-01T09:34:00Z">
        <w:r w:rsidR="005E4DAF">
          <w:rPr>
            <w:lang w:val="da-DK"/>
          </w:rPr>
          <w:t xml:space="preserve">117,66 </w:t>
        </w:r>
      </w:ins>
      <w:r w:rsidRPr="00ED3EAD">
        <w:rPr>
          <w:lang w:val="da-DK"/>
        </w:rPr>
        <w:t>kr. pr</w:t>
      </w:r>
      <w:r w:rsidRPr="00B71C6F">
        <w:rPr>
          <w:lang w:val="da-DK"/>
        </w:rPr>
        <w:t xml:space="preserve">. </w:t>
      </w:r>
      <w:proofErr w:type="spellStart"/>
      <w:r w:rsidRPr="00B71C6F">
        <w:rPr>
          <w:lang w:val="da-DK"/>
        </w:rPr>
        <w:t>GWh</w:t>
      </w:r>
      <w:proofErr w:type="spellEnd"/>
      <w:r w:rsidRPr="00B71C6F">
        <w:rPr>
          <w:lang w:val="da-DK"/>
        </w:rPr>
        <w:t>.</w:t>
      </w:r>
    </w:p>
    <w:p w14:paraId="6EA9868C" w14:textId="77777777" w:rsidR="006A77DB" w:rsidRPr="00B71C6F" w:rsidRDefault="006A77DB" w:rsidP="006A77DB">
      <w:pPr>
        <w:spacing w:before="162"/>
        <w:ind w:left="3829"/>
        <w:jc w:val="both"/>
        <w:rPr>
          <w:i/>
          <w:sz w:val="24"/>
          <w:lang w:val="da-DK"/>
        </w:rPr>
      </w:pPr>
      <w:bookmarkStart w:id="21" w:name="Fælles_betalingsforpligtelser"/>
      <w:bookmarkEnd w:id="21"/>
      <w:r w:rsidRPr="00B71C6F">
        <w:rPr>
          <w:i/>
          <w:sz w:val="24"/>
          <w:lang w:val="da-DK"/>
        </w:rPr>
        <w:t>Fælles</w:t>
      </w:r>
      <w:r w:rsidRPr="00B71C6F">
        <w:rPr>
          <w:i/>
          <w:spacing w:val="-6"/>
          <w:sz w:val="24"/>
          <w:lang w:val="da-DK"/>
        </w:rPr>
        <w:t xml:space="preserve"> </w:t>
      </w:r>
      <w:r w:rsidRPr="00B71C6F">
        <w:rPr>
          <w:i/>
          <w:spacing w:val="-2"/>
          <w:sz w:val="24"/>
          <w:lang w:val="da-DK"/>
        </w:rPr>
        <w:t>betalingsforpligtelser</w:t>
      </w:r>
    </w:p>
    <w:p w14:paraId="789B9C29" w14:textId="77777777" w:rsidR="006A77DB" w:rsidRPr="00B71C6F" w:rsidRDefault="006A77DB" w:rsidP="006A77DB">
      <w:pPr>
        <w:pStyle w:val="Brdtekst"/>
        <w:spacing w:before="132" w:line="249" w:lineRule="auto"/>
        <w:ind w:right="107" w:firstLine="199"/>
        <w:rPr>
          <w:lang w:val="da-DK"/>
        </w:rPr>
      </w:pPr>
      <w:bookmarkStart w:id="22" w:name="§_8"/>
      <w:bookmarkEnd w:id="22"/>
      <w:r w:rsidRPr="00B71C6F">
        <w:rPr>
          <w:b/>
          <w:lang w:val="da-DK"/>
        </w:rPr>
        <w:t>§</w:t>
      </w:r>
      <w:r w:rsidRPr="00B71C6F">
        <w:rPr>
          <w:b/>
          <w:spacing w:val="38"/>
          <w:lang w:val="da-DK"/>
        </w:rPr>
        <w:t xml:space="preserve"> </w:t>
      </w:r>
      <w:r w:rsidRPr="00B71C6F">
        <w:rPr>
          <w:b/>
          <w:lang w:val="da-DK"/>
        </w:rPr>
        <w:t>8.</w:t>
      </w:r>
      <w:r w:rsidRPr="00B71C6F">
        <w:rPr>
          <w:b/>
          <w:spacing w:val="38"/>
          <w:lang w:val="da-DK"/>
        </w:rPr>
        <w:t xml:space="preserve"> </w:t>
      </w:r>
      <w:r w:rsidRPr="00B71C6F">
        <w:rPr>
          <w:lang w:val="da-DK"/>
        </w:rPr>
        <w:t>Energinet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eller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denne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virksomheds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helejede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datterselskaber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§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stk.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2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3,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38"/>
          <w:lang w:val="da-DK"/>
        </w:rPr>
        <w:t xml:space="preserve"> </w:t>
      </w:r>
      <w:r w:rsidRPr="00B71C6F">
        <w:rPr>
          <w:lang w:val="da-DK"/>
        </w:rPr>
        <w:t>lov om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Energinet,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der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varetager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transmissionsvirksomhed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elektricitet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eller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>systemansvarlig</w:t>
      </w:r>
      <w:r w:rsidRPr="00B71C6F">
        <w:rPr>
          <w:spacing w:val="40"/>
          <w:lang w:val="da-DK"/>
        </w:rPr>
        <w:t xml:space="preserve"> </w:t>
      </w:r>
      <w:r w:rsidRPr="00B71C6F">
        <w:rPr>
          <w:lang w:val="da-DK"/>
        </w:rPr>
        <w:t xml:space="preserve">virksomhed af </w:t>
      </w:r>
      <w:proofErr w:type="spellStart"/>
      <w:r w:rsidRPr="00B71C6F">
        <w:rPr>
          <w:lang w:val="da-DK"/>
        </w:rPr>
        <w:t>elektrictet</w:t>
      </w:r>
      <w:proofErr w:type="spellEnd"/>
      <w:r w:rsidRPr="00B71C6F">
        <w:rPr>
          <w:lang w:val="da-DK"/>
        </w:rPr>
        <w:t xml:space="preserve">, herunder Datahub, netvirksomheder og </w:t>
      </w:r>
      <w:proofErr w:type="spellStart"/>
      <w:r w:rsidRPr="00B71C6F">
        <w:rPr>
          <w:lang w:val="da-DK"/>
        </w:rPr>
        <w:t>elhandelsvirksomheder</w:t>
      </w:r>
      <w:proofErr w:type="spellEnd"/>
      <w:r w:rsidRPr="00B71C6F">
        <w:rPr>
          <w:lang w:val="da-DK"/>
        </w:rPr>
        <w:t xml:space="preserve"> skal betale det i stk. 2-4 fastsatte gebyr til dækning af Forsyningstilsynets omkostninger til:</w:t>
      </w:r>
    </w:p>
    <w:p w14:paraId="04C2D6CC" w14:textId="77777777" w:rsidR="006A77DB" w:rsidRDefault="006A77DB" w:rsidP="006A77DB">
      <w:pPr>
        <w:pStyle w:val="Listeafsnit"/>
        <w:numPr>
          <w:ilvl w:val="0"/>
          <w:numId w:val="1"/>
        </w:numPr>
        <w:tabs>
          <w:tab w:val="left" w:pos="510"/>
        </w:tabs>
        <w:spacing w:before="4" w:line="249" w:lineRule="auto"/>
        <w:ind w:right="110" w:hanging="400"/>
        <w:contextualSpacing w:val="0"/>
        <w:jc w:val="both"/>
        <w:rPr>
          <w:sz w:val="24"/>
        </w:rPr>
      </w:pPr>
      <w:r w:rsidRPr="00B71C6F">
        <w:rPr>
          <w:sz w:val="24"/>
          <w:lang w:val="da-DK"/>
        </w:rPr>
        <w:t>Forsyningstilsynets</w:t>
      </w:r>
      <w:r w:rsidRPr="00B71C6F">
        <w:rPr>
          <w:spacing w:val="3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afgørelser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om,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at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dele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af</w:t>
      </w:r>
      <w:r w:rsidRPr="00B71C6F">
        <w:rPr>
          <w:spacing w:val="32"/>
          <w:sz w:val="24"/>
          <w:lang w:val="da-DK"/>
        </w:rPr>
        <w:t xml:space="preserve"> </w:t>
      </w:r>
      <w:proofErr w:type="spellStart"/>
      <w:r w:rsidRPr="00B71C6F">
        <w:rPr>
          <w:sz w:val="24"/>
          <w:lang w:val="da-DK"/>
        </w:rPr>
        <w:t>elhandelsvirksomhedernes</w:t>
      </w:r>
      <w:proofErr w:type="spellEnd"/>
      <w:r w:rsidRPr="00B71C6F">
        <w:rPr>
          <w:spacing w:val="31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data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om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transaktioner</w:t>
      </w:r>
      <w:r w:rsidRPr="00B71C6F">
        <w:rPr>
          <w:spacing w:val="32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 xml:space="preserve">skal stilles til rådighed for andre markedsdeltagere, jf. </w:t>
      </w:r>
      <w:r>
        <w:rPr>
          <w:sz w:val="24"/>
        </w:rPr>
        <w:t xml:space="preserve">§ 84 b, stk. 3, i lov om </w:t>
      </w:r>
      <w:proofErr w:type="spellStart"/>
      <w:r>
        <w:rPr>
          <w:sz w:val="24"/>
        </w:rPr>
        <w:t>elforsyning</w:t>
      </w:r>
      <w:proofErr w:type="spellEnd"/>
      <w:r>
        <w:rPr>
          <w:sz w:val="24"/>
        </w:rPr>
        <w:t>.</w:t>
      </w:r>
    </w:p>
    <w:p w14:paraId="41B6F400" w14:textId="77777777" w:rsidR="006A77DB" w:rsidRPr="00B71C6F" w:rsidRDefault="006A77DB" w:rsidP="006A77DB">
      <w:pPr>
        <w:pStyle w:val="Listeafsnit"/>
        <w:numPr>
          <w:ilvl w:val="0"/>
          <w:numId w:val="1"/>
        </w:numPr>
        <w:tabs>
          <w:tab w:val="left" w:pos="507"/>
          <w:tab w:val="left" w:pos="510"/>
        </w:tabs>
        <w:spacing w:before="2" w:line="249" w:lineRule="auto"/>
        <w:ind w:right="108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Overvågning af engros- og detailmarkedet, jf. bekendtgørelse om Forsyningstilsynets overvågning af det indre marked for el og naturgas m.v.</w:t>
      </w:r>
    </w:p>
    <w:p w14:paraId="22BB7E11" w14:textId="77777777" w:rsidR="006A77DB" w:rsidRPr="00B71C6F" w:rsidRDefault="006A77DB" w:rsidP="006A77DB">
      <w:pPr>
        <w:pStyle w:val="Listeafsnit"/>
        <w:numPr>
          <w:ilvl w:val="0"/>
          <w:numId w:val="1"/>
        </w:numPr>
        <w:tabs>
          <w:tab w:val="left" w:pos="510"/>
        </w:tabs>
        <w:spacing w:before="2" w:line="249" w:lineRule="auto"/>
        <w:ind w:right="113"/>
        <w:contextualSpacing w:val="0"/>
        <w:jc w:val="both"/>
        <w:rPr>
          <w:sz w:val="24"/>
          <w:lang w:val="da-DK"/>
        </w:rPr>
      </w:pPr>
      <w:r w:rsidRPr="00B71C6F">
        <w:rPr>
          <w:sz w:val="24"/>
          <w:lang w:val="da-DK"/>
        </w:rPr>
        <w:t>Forsyningstilsynets</w:t>
      </w:r>
      <w:r w:rsidRPr="00B71C6F">
        <w:rPr>
          <w:spacing w:val="-5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øvrige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opgavevaretagelse,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herunder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deltagelse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i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internationalt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arbejde,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som</w:t>
      </w:r>
      <w:r w:rsidRPr="00B71C6F">
        <w:rPr>
          <w:spacing w:val="-4"/>
          <w:sz w:val="24"/>
          <w:lang w:val="da-DK"/>
        </w:rPr>
        <w:t xml:space="preserve"> </w:t>
      </w:r>
      <w:r w:rsidRPr="00B71C6F">
        <w:rPr>
          <w:sz w:val="24"/>
          <w:lang w:val="da-DK"/>
        </w:rPr>
        <w:t>gebyr- finansieres efter § 78, stk. 1, i lov om elforsyning.</w:t>
      </w:r>
    </w:p>
    <w:p w14:paraId="0DE01265" w14:textId="1C3BBDF7" w:rsidR="006A77DB" w:rsidRPr="00ED3EAD" w:rsidRDefault="006A77DB" w:rsidP="006A77DB">
      <w:pPr>
        <w:pStyle w:val="Brdtekst"/>
        <w:spacing w:line="249" w:lineRule="auto"/>
        <w:ind w:right="107" w:firstLine="199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4"/>
          <w:lang w:val="da-DK"/>
        </w:rPr>
        <w:t xml:space="preserve"> </w:t>
      </w:r>
      <w:r w:rsidRPr="00B71C6F">
        <w:rPr>
          <w:i/>
          <w:lang w:val="da-DK"/>
        </w:rPr>
        <w:t>2.</w:t>
      </w:r>
      <w:r w:rsidRPr="00B71C6F">
        <w:rPr>
          <w:i/>
          <w:spacing w:val="-4"/>
          <w:lang w:val="da-DK"/>
        </w:rPr>
        <w:t xml:space="preserve"> </w:t>
      </w:r>
      <w:r w:rsidRPr="00B71C6F">
        <w:rPr>
          <w:lang w:val="da-DK"/>
        </w:rPr>
        <w:t>For</w:t>
      </w:r>
      <w:r w:rsidRPr="00B71C6F">
        <w:rPr>
          <w:spacing w:val="-4"/>
          <w:lang w:val="da-DK"/>
        </w:rPr>
        <w:t xml:space="preserve"> </w:t>
      </w:r>
      <w:r w:rsidRPr="00B71C6F">
        <w:rPr>
          <w:lang w:val="da-DK"/>
        </w:rPr>
        <w:t>Energinets</w:t>
      </w:r>
      <w:r w:rsidRPr="00B71C6F">
        <w:rPr>
          <w:spacing w:val="-5"/>
          <w:lang w:val="da-DK"/>
        </w:rPr>
        <w:t xml:space="preserve"> </w:t>
      </w:r>
      <w:r w:rsidRPr="00B71C6F">
        <w:rPr>
          <w:lang w:val="da-DK"/>
        </w:rPr>
        <w:t>betaling</w:t>
      </w:r>
      <w:r w:rsidRPr="00B71C6F">
        <w:rPr>
          <w:spacing w:val="-4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4"/>
          <w:lang w:val="da-DK"/>
        </w:rPr>
        <w:t xml:space="preserve"> </w:t>
      </w:r>
      <w:r w:rsidRPr="00ED3EAD">
        <w:rPr>
          <w:lang w:val="da-DK"/>
        </w:rPr>
        <w:t>stk.</w:t>
      </w:r>
      <w:r w:rsidRPr="00ED3EAD">
        <w:rPr>
          <w:spacing w:val="-4"/>
          <w:lang w:val="da-DK"/>
        </w:rPr>
        <w:t xml:space="preserve"> </w:t>
      </w:r>
      <w:r w:rsidRPr="00ED3EAD">
        <w:rPr>
          <w:lang w:val="da-DK"/>
        </w:rPr>
        <w:t>1</w:t>
      </w:r>
      <w:r w:rsidRPr="00ED3EAD">
        <w:rPr>
          <w:spacing w:val="-4"/>
          <w:lang w:val="da-DK"/>
        </w:rPr>
        <w:t xml:space="preserve"> </w:t>
      </w:r>
      <w:r w:rsidRPr="00ED3EAD">
        <w:rPr>
          <w:lang w:val="da-DK"/>
        </w:rPr>
        <w:t>fastsættes</w:t>
      </w:r>
      <w:r w:rsidRPr="00ED3EAD">
        <w:rPr>
          <w:spacing w:val="-5"/>
          <w:lang w:val="da-DK"/>
        </w:rPr>
        <w:t xml:space="preserve"> </w:t>
      </w:r>
      <w:r w:rsidRPr="00ED3EAD">
        <w:rPr>
          <w:lang w:val="da-DK"/>
        </w:rPr>
        <w:t>følgende</w:t>
      </w:r>
      <w:r w:rsidRPr="00ED3EAD">
        <w:rPr>
          <w:spacing w:val="-4"/>
          <w:lang w:val="da-DK"/>
        </w:rPr>
        <w:t xml:space="preserve"> </w:t>
      </w:r>
      <w:r w:rsidRPr="00ED3EAD">
        <w:rPr>
          <w:lang w:val="da-DK"/>
        </w:rPr>
        <w:t>takster</w:t>
      </w:r>
      <w:r w:rsidRPr="00ED3EAD">
        <w:rPr>
          <w:spacing w:val="-4"/>
          <w:lang w:val="da-DK"/>
        </w:rPr>
        <w:t xml:space="preserve"> </w:t>
      </w:r>
      <w:r w:rsidRPr="00ED3EAD">
        <w:rPr>
          <w:lang w:val="da-DK"/>
        </w:rPr>
        <w:t>pr.</w:t>
      </w:r>
      <w:r w:rsidRPr="00ED3EAD">
        <w:rPr>
          <w:spacing w:val="-4"/>
          <w:lang w:val="da-DK"/>
        </w:rPr>
        <w:t xml:space="preserve">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>,</w:t>
      </w:r>
      <w:r w:rsidRPr="00ED3EAD">
        <w:rPr>
          <w:spacing w:val="-4"/>
          <w:lang w:val="da-DK"/>
        </w:rPr>
        <w:t xml:space="preserve"> </w:t>
      </w:r>
      <w:r w:rsidRPr="00ED3EAD">
        <w:rPr>
          <w:lang w:val="da-DK"/>
        </w:rPr>
        <w:t>der</w:t>
      </w:r>
      <w:r w:rsidRPr="00ED3EAD">
        <w:rPr>
          <w:spacing w:val="-4"/>
          <w:lang w:val="da-DK"/>
        </w:rPr>
        <w:t xml:space="preserve"> </w:t>
      </w:r>
      <w:r w:rsidRPr="00ED3EAD">
        <w:rPr>
          <w:lang w:val="da-DK"/>
        </w:rPr>
        <w:t>transporteres</w:t>
      </w:r>
      <w:r w:rsidRPr="00ED3EAD">
        <w:rPr>
          <w:spacing w:val="-5"/>
          <w:lang w:val="da-DK"/>
        </w:rPr>
        <w:t xml:space="preserve"> </w:t>
      </w:r>
      <w:r w:rsidRPr="00ED3EAD">
        <w:rPr>
          <w:lang w:val="da-DK"/>
        </w:rPr>
        <w:t xml:space="preserve">gennem </w:t>
      </w:r>
      <w:proofErr w:type="spellStart"/>
      <w:r w:rsidRPr="00ED3EAD">
        <w:rPr>
          <w:lang w:val="da-DK"/>
        </w:rPr>
        <w:t>eltransmissionsnettet</w:t>
      </w:r>
      <w:proofErr w:type="spellEnd"/>
      <w:r w:rsidRPr="00ED3EAD">
        <w:rPr>
          <w:lang w:val="da-DK"/>
        </w:rPr>
        <w:t xml:space="preserve"> til forbrug i Danmark: </w:t>
      </w:r>
      <w:del w:id="23" w:author="Jakob Schmidth" w:date="2025-10-01T09:35:00Z">
        <w:r w:rsidRPr="005E4DAF" w:rsidDel="005E4DAF">
          <w:rPr>
            <w:lang w:val="da-DK"/>
            <w:rPrChange w:id="24" w:author="Jakob Schmidth" w:date="2025-10-01T09:35:00Z">
              <w:rPr>
                <w:highlight w:val="yellow"/>
                <w:lang w:val="da-DK"/>
              </w:rPr>
            </w:rPrChange>
          </w:rPr>
          <w:delText>80,76</w:delText>
        </w:r>
        <w:r w:rsidRPr="00ED3EAD" w:rsidDel="005E4DAF">
          <w:rPr>
            <w:lang w:val="da-DK"/>
          </w:rPr>
          <w:delText xml:space="preserve"> </w:delText>
        </w:r>
      </w:del>
      <w:ins w:id="25" w:author="Jakob Schmidth" w:date="2025-10-01T09:35:00Z">
        <w:r w:rsidR="005E4DAF">
          <w:rPr>
            <w:lang w:val="da-DK"/>
          </w:rPr>
          <w:t xml:space="preserve">262,37 </w:t>
        </w:r>
      </w:ins>
      <w:r w:rsidRPr="00ED3EAD">
        <w:rPr>
          <w:lang w:val="da-DK"/>
        </w:rPr>
        <w:t xml:space="preserve">kr.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>.</w:t>
      </w:r>
    </w:p>
    <w:p w14:paraId="682E535A" w14:textId="59D2C3FE" w:rsidR="006A77DB" w:rsidRPr="00ED3EAD" w:rsidRDefault="006A77DB" w:rsidP="006A77DB">
      <w:pPr>
        <w:pStyle w:val="Brdtekst"/>
        <w:spacing w:line="249" w:lineRule="auto"/>
        <w:ind w:right="109" w:firstLine="199"/>
        <w:rPr>
          <w:lang w:val="da-DK"/>
        </w:rPr>
      </w:pPr>
      <w:r w:rsidRPr="00ED3EAD">
        <w:rPr>
          <w:i/>
          <w:lang w:val="da-DK"/>
        </w:rPr>
        <w:t xml:space="preserve">Stk. 3. </w:t>
      </w:r>
      <w:r w:rsidRPr="00ED3EAD">
        <w:rPr>
          <w:lang w:val="da-DK"/>
        </w:rPr>
        <w:t xml:space="preserve">For </w:t>
      </w:r>
      <w:proofErr w:type="spellStart"/>
      <w:r w:rsidRPr="00ED3EAD">
        <w:rPr>
          <w:lang w:val="da-DK"/>
        </w:rPr>
        <w:t>netvirksomheders</w:t>
      </w:r>
      <w:proofErr w:type="spellEnd"/>
      <w:r w:rsidRPr="00ED3EAD">
        <w:rPr>
          <w:lang w:val="da-DK"/>
        </w:rPr>
        <w:t xml:space="preserve"> betaling efter stk. 1 fastsættes følgende takster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 xml:space="preserve">, der transporteres gennem </w:t>
      </w:r>
      <w:proofErr w:type="spellStart"/>
      <w:r w:rsidRPr="00ED3EAD">
        <w:rPr>
          <w:lang w:val="da-DK"/>
        </w:rPr>
        <w:t>netvirksomhedens</w:t>
      </w:r>
      <w:proofErr w:type="spellEnd"/>
      <w:r w:rsidRPr="00ED3EAD">
        <w:rPr>
          <w:lang w:val="da-DK"/>
        </w:rPr>
        <w:t xml:space="preserve"> net til forbrug i Danmark: </w:t>
      </w:r>
      <w:del w:id="26" w:author="Jakob Schmidth" w:date="2025-10-01T09:36:00Z">
        <w:r w:rsidRPr="005E4DAF" w:rsidDel="005E4DAF">
          <w:rPr>
            <w:lang w:val="da-DK"/>
            <w:rPrChange w:id="27" w:author="Jakob Schmidth" w:date="2025-10-01T09:35:00Z">
              <w:rPr>
                <w:highlight w:val="yellow"/>
                <w:lang w:val="da-DK"/>
              </w:rPr>
            </w:rPrChange>
          </w:rPr>
          <w:delText>80,76</w:delText>
        </w:r>
        <w:r w:rsidRPr="00ED3EAD" w:rsidDel="005E4DAF">
          <w:rPr>
            <w:lang w:val="da-DK"/>
          </w:rPr>
          <w:delText xml:space="preserve"> </w:delText>
        </w:r>
      </w:del>
      <w:ins w:id="28" w:author="Jakob Schmidth" w:date="2025-10-01T09:36:00Z">
        <w:r w:rsidR="005E4DAF">
          <w:rPr>
            <w:lang w:val="da-DK"/>
          </w:rPr>
          <w:t xml:space="preserve"> 262,37 </w:t>
        </w:r>
      </w:ins>
      <w:r w:rsidRPr="00ED3EAD">
        <w:rPr>
          <w:lang w:val="da-DK"/>
        </w:rPr>
        <w:t xml:space="preserve">kr.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>.</w:t>
      </w:r>
    </w:p>
    <w:p w14:paraId="54409968" w14:textId="727A0C1F" w:rsidR="006A77DB" w:rsidRPr="00B71C6F" w:rsidRDefault="006A77DB" w:rsidP="006A77DB">
      <w:pPr>
        <w:pStyle w:val="Brdtekst"/>
        <w:spacing w:line="249" w:lineRule="auto"/>
        <w:ind w:right="108" w:firstLine="200"/>
        <w:rPr>
          <w:lang w:val="da-DK"/>
        </w:rPr>
      </w:pPr>
      <w:r w:rsidRPr="00ED3EAD">
        <w:rPr>
          <w:i/>
          <w:lang w:val="da-DK"/>
        </w:rPr>
        <w:t xml:space="preserve">Stk. 4. </w:t>
      </w:r>
      <w:r w:rsidRPr="00ED3EAD">
        <w:rPr>
          <w:lang w:val="da-DK"/>
        </w:rPr>
        <w:t xml:space="preserve">For betaling efter stk. 1 fra </w:t>
      </w:r>
      <w:proofErr w:type="spellStart"/>
      <w:r w:rsidRPr="00ED3EAD">
        <w:rPr>
          <w:lang w:val="da-DK"/>
        </w:rPr>
        <w:t>elhandelsvirksomheder</w:t>
      </w:r>
      <w:proofErr w:type="spellEnd"/>
      <w:r w:rsidRPr="00ED3EAD">
        <w:rPr>
          <w:lang w:val="da-DK"/>
        </w:rPr>
        <w:t xml:space="preserve">, registreret i datahubben efter § 72 a, stk. 1, i lov om elforsyning, fastsættes følgende takster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 xml:space="preserve">, der leveres til forbrug i Danmark: </w:t>
      </w:r>
      <w:del w:id="29" w:author="Jakob Schmidth" w:date="2025-10-01T09:36:00Z">
        <w:r w:rsidRPr="005E4DAF" w:rsidDel="005E4DAF">
          <w:rPr>
            <w:lang w:val="da-DK"/>
            <w:rPrChange w:id="30" w:author="Jakob Schmidth" w:date="2025-10-01T09:36:00Z">
              <w:rPr>
                <w:highlight w:val="yellow"/>
                <w:lang w:val="da-DK"/>
              </w:rPr>
            </w:rPrChange>
          </w:rPr>
          <w:delText>80,76</w:delText>
        </w:r>
        <w:r w:rsidRPr="00ED3EAD" w:rsidDel="005E4DAF">
          <w:rPr>
            <w:lang w:val="da-DK"/>
          </w:rPr>
          <w:delText xml:space="preserve"> </w:delText>
        </w:r>
      </w:del>
      <w:ins w:id="31" w:author="Jakob Schmidth" w:date="2025-10-01T09:36:00Z">
        <w:r w:rsidR="005E4DAF">
          <w:rPr>
            <w:lang w:val="da-DK"/>
          </w:rPr>
          <w:t xml:space="preserve">262,37 </w:t>
        </w:r>
      </w:ins>
      <w:r w:rsidRPr="00ED3EAD">
        <w:rPr>
          <w:lang w:val="da-DK"/>
        </w:rPr>
        <w:t>kr. pr</w:t>
      </w:r>
      <w:r w:rsidRPr="00B71C6F">
        <w:rPr>
          <w:lang w:val="da-DK"/>
        </w:rPr>
        <w:t xml:space="preserve">. </w:t>
      </w:r>
      <w:proofErr w:type="spellStart"/>
      <w:r w:rsidRPr="00B71C6F">
        <w:rPr>
          <w:spacing w:val="-4"/>
          <w:lang w:val="da-DK"/>
        </w:rPr>
        <w:t>GWh</w:t>
      </w:r>
      <w:proofErr w:type="spellEnd"/>
      <w:r w:rsidRPr="00B71C6F">
        <w:rPr>
          <w:spacing w:val="-4"/>
          <w:lang w:val="da-DK"/>
        </w:rPr>
        <w:t>.</w:t>
      </w:r>
    </w:p>
    <w:p w14:paraId="4D4A1255" w14:textId="77777777" w:rsidR="006A77DB" w:rsidRDefault="006A77DB" w:rsidP="006A77DB">
      <w:pPr>
        <w:pStyle w:val="Brdtekst"/>
        <w:spacing w:before="123" w:line="249" w:lineRule="auto"/>
        <w:ind w:right="105" w:firstLine="200"/>
        <w:rPr>
          <w:spacing w:val="-4"/>
          <w:lang w:val="da-DK"/>
        </w:rPr>
      </w:pPr>
      <w:bookmarkStart w:id="32" w:name="§_9"/>
      <w:bookmarkEnd w:id="32"/>
      <w:r w:rsidRPr="00B71C6F">
        <w:rPr>
          <w:b/>
          <w:lang w:val="da-DK"/>
        </w:rPr>
        <w:t>§</w:t>
      </w:r>
      <w:r w:rsidRPr="00B71C6F">
        <w:rPr>
          <w:b/>
          <w:spacing w:val="-2"/>
          <w:lang w:val="da-DK"/>
        </w:rPr>
        <w:t xml:space="preserve"> </w:t>
      </w:r>
      <w:r w:rsidRPr="00B71C6F">
        <w:rPr>
          <w:b/>
          <w:lang w:val="da-DK"/>
        </w:rPr>
        <w:t xml:space="preserve">9. </w:t>
      </w:r>
      <w:r w:rsidRPr="00B71C6F">
        <w:rPr>
          <w:lang w:val="da-DK"/>
        </w:rPr>
        <w:t xml:space="preserve">Netvirksomheder og </w:t>
      </w:r>
      <w:proofErr w:type="spellStart"/>
      <w:r w:rsidRPr="00B71C6F">
        <w:rPr>
          <w:lang w:val="da-DK"/>
        </w:rPr>
        <w:t>elhandelsvirksomheder</w:t>
      </w:r>
      <w:proofErr w:type="spellEnd"/>
      <w:r w:rsidRPr="00B71C6F">
        <w:rPr>
          <w:lang w:val="da-DK"/>
        </w:rPr>
        <w:t xml:space="preserve"> skal betale det i stk. 2 og 3 fastsatte gebyr til dækning af Forsyningstilsynets omkostninger til opgavevaretagelse efter Europa-Parlamentets og Rådets forord- </w:t>
      </w:r>
      <w:proofErr w:type="spellStart"/>
      <w:r w:rsidRPr="00B71C6F">
        <w:rPr>
          <w:lang w:val="da-DK"/>
        </w:rPr>
        <w:lastRenderedPageBreak/>
        <w:t>ning</w:t>
      </w:r>
      <w:proofErr w:type="spellEnd"/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(EU)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nr.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1227/2011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25.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oktober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2011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om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integritet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gennemsigtighed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på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 xml:space="preserve">engrosenergimarkeder- </w:t>
      </w:r>
      <w:proofErr w:type="spellStart"/>
      <w:r w:rsidRPr="00B71C6F">
        <w:rPr>
          <w:spacing w:val="-4"/>
          <w:lang w:val="da-DK"/>
        </w:rPr>
        <w:t>ne</w:t>
      </w:r>
      <w:proofErr w:type="spellEnd"/>
      <w:r w:rsidRPr="00B71C6F">
        <w:rPr>
          <w:spacing w:val="-4"/>
          <w:lang w:val="da-DK"/>
        </w:rPr>
        <w:t>.</w:t>
      </w:r>
    </w:p>
    <w:p w14:paraId="2DAE21C5" w14:textId="67FBCFB4" w:rsidR="006A77DB" w:rsidRPr="00ED3EAD" w:rsidRDefault="006A77DB" w:rsidP="006A77DB">
      <w:pPr>
        <w:pStyle w:val="Brdtekst"/>
        <w:spacing w:before="123" w:line="249" w:lineRule="auto"/>
        <w:ind w:right="105" w:firstLine="200"/>
        <w:rPr>
          <w:lang w:val="da-DK"/>
        </w:rPr>
      </w:pPr>
      <w:r w:rsidRPr="00B71C6F">
        <w:rPr>
          <w:i/>
          <w:lang w:val="da-DK"/>
        </w:rPr>
        <w:t xml:space="preserve">Stk. 2. </w:t>
      </w:r>
      <w:r w:rsidRPr="00B71C6F">
        <w:rPr>
          <w:lang w:val="da-DK"/>
        </w:rPr>
        <w:t xml:space="preserve">For </w:t>
      </w:r>
      <w:proofErr w:type="spellStart"/>
      <w:r w:rsidRPr="00B71C6F">
        <w:rPr>
          <w:lang w:val="da-DK"/>
        </w:rPr>
        <w:t>netvirksomheders</w:t>
      </w:r>
      <w:proofErr w:type="spellEnd"/>
      <w:r w:rsidRPr="00B71C6F">
        <w:rPr>
          <w:lang w:val="da-DK"/>
        </w:rPr>
        <w:t xml:space="preserve"> betaling </w:t>
      </w:r>
      <w:r w:rsidRPr="00ED3EAD">
        <w:rPr>
          <w:lang w:val="da-DK"/>
        </w:rPr>
        <w:t xml:space="preserve">efter stk. 1 fastsættes følgende takster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 xml:space="preserve">, der transporteres gennem </w:t>
      </w:r>
      <w:proofErr w:type="spellStart"/>
      <w:r w:rsidRPr="00ED3EAD">
        <w:rPr>
          <w:lang w:val="da-DK"/>
        </w:rPr>
        <w:t>netvirksomhedens</w:t>
      </w:r>
      <w:proofErr w:type="spellEnd"/>
      <w:r w:rsidRPr="00ED3EAD">
        <w:rPr>
          <w:lang w:val="da-DK"/>
        </w:rPr>
        <w:t xml:space="preserve"> net til forbrug i Danmark: </w:t>
      </w:r>
      <w:del w:id="33" w:author="Jakob Schmidth" w:date="2025-10-01T09:41:00Z">
        <w:r w:rsidR="00F33D5E" w:rsidDel="00F33D5E">
          <w:rPr>
            <w:lang w:val="da-DK"/>
          </w:rPr>
          <w:delText>3,60</w:delText>
        </w:r>
      </w:del>
      <w:ins w:id="34" w:author="Jakob Schmidth" w:date="2025-10-01T09:41:00Z">
        <w:r w:rsidR="00F33D5E">
          <w:rPr>
            <w:lang w:val="da-DK"/>
          </w:rPr>
          <w:t xml:space="preserve"> 7,49 </w:t>
        </w:r>
      </w:ins>
      <w:r w:rsidRPr="00ED3EAD">
        <w:rPr>
          <w:lang w:val="da-DK"/>
        </w:rPr>
        <w:t xml:space="preserve">kr.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>.</w:t>
      </w:r>
    </w:p>
    <w:p w14:paraId="0C5242B5" w14:textId="1569CE7A" w:rsidR="006A77DB" w:rsidRPr="00B71C6F" w:rsidRDefault="006A77DB" w:rsidP="006A77DB">
      <w:pPr>
        <w:pStyle w:val="Brdtekst"/>
        <w:spacing w:line="249" w:lineRule="auto"/>
        <w:ind w:right="108" w:firstLine="200"/>
        <w:rPr>
          <w:lang w:val="da-DK"/>
        </w:rPr>
      </w:pPr>
      <w:r w:rsidRPr="00ED3EAD">
        <w:rPr>
          <w:i/>
          <w:lang w:val="da-DK"/>
        </w:rPr>
        <w:t>Stk.</w:t>
      </w:r>
      <w:r w:rsidRPr="00ED3EAD">
        <w:rPr>
          <w:i/>
          <w:spacing w:val="13"/>
          <w:lang w:val="da-DK"/>
        </w:rPr>
        <w:t xml:space="preserve"> </w:t>
      </w:r>
      <w:r w:rsidRPr="00ED3EAD">
        <w:rPr>
          <w:i/>
          <w:lang w:val="da-DK"/>
        </w:rPr>
        <w:t>3.</w:t>
      </w:r>
      <w:r w:rsidRPr="00ED3EAD">
        <w:rPr>
          <w:i/>
          <w:spacing w:val="14"/>
          <w:lang w:val="da-DK"/>
        </w:rPr>
        <w:t xml:space="preserve"> </w:t>
      </w:r>
      <w:r w:rsidRPr="00ED3EAD">
        <w:rPr>
          <w:lang w:val="da-DK"/>
        </w:rPr>
        <w:t>For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betaling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efter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stk.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1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fra</w:t>
      </w:r>
      <w:r w:rsidRPr="00ED3EAD">
        <w:rPr>
          <w:spacing w:val="13"/>
          <w:lang w:val="da-DK"/>
        </w:rPr>
        <w:t xml:space="preserve"> </w:t>
      </w:r>
      <w:proofErr w:type="spellStart"/>
      <w:r w:rsidRPr="00ED3EAD">
        <w:rPr>
          <w:lang w:val="da-DK"/>
        </w:rPr>
        <w:t>elhandelsvirksomheder</w:t>
      </w:r>
      <w:proofErr w:type="spellEnd"/>
      <w:r w:rsidRPr="00ED3EAD">
        <w:rPr>
          <w:lang w:val="da-DK"/>
        </w:rPr>
        <w:t>,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registreret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i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datahubben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efter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§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72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a,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>stk.</w:t>
      </w:r>
      <w:r w:rsidRPr="00ED3EAD">
        <w:rPr>
          <w:spacing w:val="13"/>
          <w:lang w:val="da-DK"/>
        </w:rPr>
        <w:t xml:space="preserve"> </w:t>
      </w:r>
      <w:r w:rsidRPr="00ED3EAD">
        <w:rPr>
          <w:lang w:val="da-DK"/>
        </w:rPr>
        <w:t xml:space="preserve">1, i lov om elforsyning, fastsættes følgende takster pr. </w:t>
      </w:r>
      <w:proofErr w:type="spellStart"/>
      <w:r w:rsidRPr="00ED3EAD">
        <w:rPr>
          <w:lang w:val="da-DK"/>
        </w:rPr>
        <w:t>GWh</w:t>
      </w:r>
      <w:proofErr w:type="spellEnd"/>
      <w:r w:rsidRPr="00ED3EAD">
        <w:rPr>
          <w:lang w:val="da-DK"/>
        </w:rPr>
        <w:t xml:space="preserve">, der leveres til forbrug i Danmark: </w:t>
      </w:r>
      <w:del w:id="35" w:author="Jakob Schmidth" w:date="2025-10-01T09:41:00Z">
        <w:r w:rsidR="00F33D5E" w:rsidDel="00F33D5E">
          <w:rPr>
            <w:lang w:val="da-DK"/>
          </w:rPr>
          <w:delText>3,60</w:delText>
        </w:r>
        <w:r w:rsidRPr="00ED3EAD" w:rsidDel="00F33D5E">
          <w:rPr>
            <w:lang w:val="da-DK"/>
          </w:rPr>
          <w:delText xml:space="preserve"> </w:delText>
        </w:r>
      </w:del>
      <w:ins w:id="36" w:author="Jakob Schmidth" w:date="2025-10-01T09:41:00Z">
        <w:r w:rsidR="00F33D5E">
          <w:rPr>
            <w:lang w:val="da-DK"/>
          </w:rPr>
          <w:t xml:space="preserve">7,49 </w:t>
        </w:r>
      </w:ins>
      <w:r w:rsidRPr="00ED3EAD">
        <w:rPr>
          <w:lang w:val="da-DK"/>
        </w:rPr>
        <w:t xml:space="preserve">kr. pr. </w:t>
      </w:r>
      <w:proofErr w:type="spellStart"/>
      <w:r w:rsidRPr="00ED3EAD">
        <w:rPr>
          <w:spacing w:val="-4"/>
          <w:lang w:val="da-DK"/>
        </w:rPr>
        <w:t>GWh</w:t>
      </w:r>
      <w:proofErr w:type="spellEnd"/>
      <w:r w:rsidRPr="00ED3EAD">
        <w:rPr>
          <w:spacing w:val="-4"/>
          <w:lang w:val="da-DK"/>
        </w:rPr>
        <w:t>.</w:t>
      </w:r>
    </w:p>
    <w:p w14:paraId="4AD5DFD0" w14:textId="77777777" w:rsidR="006A77DB" w:rsidRPr="00B71C6F" w:rsidRDefault="006A77DB" w:rsidP="006A77DB">
      <w:pPr>
        <w:spacing w:before="163"/>
        <w:ind w:left="4205"/>
        <w:rPr>
          <w:i/>
          <w:sz w:val="24"/>
          <w:lang w:val="da-DK"/>
        </w:rPr>
      </w:pPr>
      <w:bookmarkStart w:id="37" w:name="Lovfikserede_gebyrer"/>
      <w:bookmarkEnd w:id="37"/>
      <w:r w:rsidRPr="00B71C6F">
        <w:rPr>
          <w:i/>
          <w:spacing w:val="-2"/>
          <w:sz w:val="24"/>
          <w:lang w:val="da-DK"/>
        </w:rPr>
        <w:t>Lovfikserede</w:t>
      </w:r>
      <w:r w:rsidRPr="00B71C6F">
        <w:rPr>
          <w:i/>
          <w:spacing w:val="7"/>
          <w:sz w:val="24"/>
          <w:lang w:val="da-DK"/>
        </w:rPr>
        <w:t xml:space="preserve"> </w:t>
      </w:r>
      <w:r w:rsidRPr="00B71C6F">
        <w:rPr>
          <w:i/>
          <w:spacing w:val="-2"/>
          <w:sz w:val="24"/>
          <w:lang w:val="da-DK"/>
        </w:rPr>
        <w:t>gebyrer</w:t>
      </w:r>
    </w:p>
    <w:p w14:paraId="09F80209" w14:textId="77777777" w:rsidR="006A77DB" w:rsidRPr="00B71C6F" w:rsidRDefault="006A77DB" w:rsidP="006A77DB">
      <w:pPr>
        <w:pStyle w:val="Brdtekst"/>
        <w:spacing w:before="132" w:line="249" w:lineRule="auto"/>
        <w:ind w:right="169" w:firstLine="199"/>
        <w:jc w:val="left"/>
        <w:rPr>
          <w:lang w:val="da-DK"/>
        </w:rPr>
      </w:pPr>
      <w:bookmarkStart w:id="38" w:name="§_10"/>
      <w:bookmarkEnd w:id="38"/>
      <w:r w:rsidRPr="00B71C6F">
        <w:rPr>
          <w:b/>
          <w:lang w:val="da-DK"/>
        </w:rPr>
        <w:t xml:space="preserve">§ 10. </w:t>
      </w:r>
      <w:r w:rsidRPr="00B71C6F">
        <w:rPr>
          <w:lang w:val="da-DK"/>
        </w:rPr>
        <w:t xml:space="preserve">Det beløb, som </w:t>
      </w:r>
      <w:proofErr w:type="spellStart"/>
      <w:r w:rsidRPr="00B71C6F">
        <w:rPr>
          <w:lang w:val="da-DK"/>
        </w:rPr>
        <w:t>netvirksomhederne</w:t>
      </w:r>
      <w:proofErr w:type="spellEnd"/>
      <w:r w:rsidRPr="00B71C6F">
        <w:rPr>
          <w:lang w:val="da-DK"/>
        </w:rPr>
        <w:t xml:space="preserve"> og </w:t>
      </w:r>
      <w:proofErr w:type="spellStart"/>
      <w:r w:rsidRPr="00B71C6F">
        <w:rPr>
          <w:lang w:val="da-DK"/>
        </w:rPr>
        <w:t>elhandelsvirksomhederne</w:t>
      </w:r>
      <w:proofErr w:type="spellEnd"/>
      <w:r w:rsidRPr="00B71C6F">
        <w:rPr>
          <w:lang w:val="da-DK"/>
        </w:rPr>
        <w:t xml:space="preserve"> skal betale til Forsyningstilsynet</w:t>
      </w:r>
      <w:r w:rsidRPr="00B71C6F">
        <w:rPr>
          <w:spacing w:val="80"/>
          <w:lang w:val="da-DK"/>
        </w:rPr>
        <w:t xml:space="preserve"> </w:t>
      </w:r>
      <w:r w:rsidRPr="00B71C6F">
        <w:rPr>
          <w:lang w:val="da-DK"/>
        </w:rPr>
        <w:t>i medfør af § 78, stk. 2, i lov om elforsyning, opkræves halvårligt af Forsyningstilsynet.</w:t>
      </w:r>
    </w:p>
    <w:p w14:paraId="0A72D416" w14:textId="77777777" w:rsidR="006A77DB" w:rsidRPr="00B71C6F" w:rsidRDefault="006A77DB" w:rsidP="006A77DB">
      <w:pPr>
        <w:pStyle w:val="Brdtekst"/>
        <w:ind w:left="310"/>
        <w:jc w:val="left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2"/>
          <w:lang w:val="da-DK"/>
        </w:rPr>
        <w:t xml:space="preserve"> </w:t>
      </w:r>
      <w:r w:rsidRPr="00B71C6F">
        <w:rPr>
          <w:i/>
          <w:lang w:val="da-DK"/>
        </w:rPr>
        <w:t>2.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lang w:val="da-DK"/>
        </w:rPr>
        <w:t>Beløb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opkrævet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stk.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1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indbetales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senest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30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dage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fakturaens</w:t>
      </w:r>
      <w:r w:rsidRPr="00B71C6F">
        <w:rPr>
          <w:spacing w:val="-2"/>
          <w:lang w:val="da-DK"/>
        </w:rPr>
        <w:t xml:space="preserve"> udstedelse.</w:t>
      </w:r>
    </w:p>
    <w:p w14:paraId="723F0809" w14:textId="77777777" w:rsidR="006A77DB" w:rsidRPr="00B71C6F" w:rsidRDefault="006A77DB" w:rsidP="006A77DB">
      <w:pPr>
        <w:pStyle w:val="Brdtekst"/>
        <w:spacing w:before="12"/>
        <w:ind w:left="310"/>
        <w:jc w:val="left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i/>
          <w:lang w:val="da-DK"/>
        </w:rPr>
        <w:t>3.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det opkrævede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beløb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ikke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rettidigt, skal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der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renter heraf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 xml:space="preserve">af </w:t>
      </w:r>
      <w:r w:rsidRPr="00B71C6F">
        <w:rPr>
          <w:spacing w:val="-2"/>
          <w:lang w:val="da-DK"/>
        </w:rPr>
        <w:t>renteloven.</w:t>
      </w:r>
    </w:p>
    <w:p w14:paraId="77243C60" w14:textId="77777777" w:rsidR="006A77DB" w:rsidRPr="00B71C6F" w:rsidRDefault="006A77DB" w:rsidP="006A77DB">
      <w:pPr>
        <w:spacing w:before="172"/>
        <w:ind w:left="3307"/>
        <w:jc w:val="both"/>
        <w:rPr>
          <w:i/>
          <w:sz w:val="24"/>
          <w:lang w:val="da-DK"/>
        </w:rPr>
      </w:pPr>
      <w:bookmarkStart w:id="39" w:name="Takster_og_administrative_bestemmelser"/>
      <w:bookmarkEnd w:id="39"/>
      <w:r w:rsidRPr="00B71C6F">
        <w:rPr>
          <w:i/>
          <w:sz w:val="24"/>
          <w:lang w:val="da-DK"/>
        </w:rPr>
        <w:t>Takster</w:t>
      </w:r>
      <w:r w:rsidRPr="00B71C6F">
        <w:rPr>
          <w:i/>
          <w:spacing w:val="-10"/>
          <w:sz w:val="24"/>
          <w:lang w:val="da-DK"/>
        </w:rPr>
        <w:t xml:space="preserve"> </w:t>
      </w:r>
      <w:r w:rsidRPr="00B71C6F">
        <w:rPr>
          <w:i/>
          <w:sz w:val="24"/>
          <w:lang w:val="da-DK"/>
        </w:rPr>
        <w:t>og</w:t>
      </w:r>
      <w:r w:rsidRPr="00B71C6F">
        <w:rPr>
          <w:i/>
          <w:spacing w:val="-9"/>
          <w:sz w:val="24"/>
          <w:lang w:val="da-DK"/>
        </w:rPr>
        <w:t xml:space="preserve"> </w:t>
      </w:r>
      <w:r w:rsidRPr="00B71C6F">
        <w:rPr>
          <w:i/>
          <w:sz w:val="24"/>
          <w:lang w:val="da-DK"/>
        </w:rPr>
        <w:t>administrative</w:t>
      </w:r>
      <w:r w:rsidRPr="00B71C6F">
        <w:rPr>
          <w:i/>
          <w:spacing w:val="-9"/>
          <w:sz w:val="24"/>
          <w:lang w:val="da-DK"/>
        </w:rPr>
        <w:t xml:space="preserve"> </w:t>
      </w:r>
      <w:r w:rsidRPr="00B71C6F">
        <w:rPr>
          <w:i/>
          <w:spacing w:val="-2"/>
          <w:sz w:val="24"/>
          <w:lang w:val="da-DK"/>
        </w:rPr>
        <w:t>bestemmelser</w:t>
      </w:r>
    </w:p>
    <w:p w14:paraId="442D197F" w14:textId="77777777" w:rsidR="006A77DB" w:rsidRPr="00B71C6F" w:rsidRDefault="006A77DB" w:rsidP="006A77DB">
      <w:pPr>
        <w:pStyle w:val="Brdtekst"/>
        <w:spacing w:before="132" w:line="249" w:lineRule="auto"/>
        <w:ind w:right="106" w:firstLine="200"/>
        <w:rPr>
          <w:lang w:val="da-DK"/>
        </w:rPr>
      </w:pPr>
      <w:bookmarkStart w:id="40" w:name="§_11"/>
      <w:bookmarkEnd w:id="40"/>
      <w:r w:rsidRPr="00B71C6F">
        <w:rPr>
          <w:b/>
          <w:lang w:val="da-DK"/>
        </w:rPr>
        <w:t xml:space="preserve">§ 11. </w:t>
      </w:r>
      <w:r w:rsidRPr="00B71C6F">
        <w:rPr>
          <w:lang w:val="da-DK"/>
        </w:rPr>
        <w:t>Forsyningstilsynets udgifter ved myndighedsbehandlingen omtalt i § 2 og § 4 beregnes på grundlag af en opgørelse over det antal timer, der er medgået til udførelsen af den enkelte opgave, og den timesats, der er fastsat efter stk. 2.</w:t>
      </w:r>
    </w:p>
    <w:p w14:paraId="11380943" w14:textId="77777777" w:rsidR="006A77DB" w:rsidRPr="00B71C6F" w:rsidRDefault="006A77DB" w:rsidP="006A77DB">
      <w:pPr>
        <w:pStyle w:val="Brdtekst"/>
        <w:spacing w:before="3" w:line="249" w:lineRule="auto"/>
        <w:ind w:right="108" w:firstLine="200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3"/>
          <w:lang w:val="da-DK"/>
        </w:rPr>
        <w:t xml:space="preserve"> </w:t>
      </w:r>
      <w:r w:rsidRPr="00B71C6F">
        <w:rPr>
          <w:i/>
          <w:lang w:val="da-DK"/>
        </w:rPr>
        <w:t>2.</w:t>
      </w:r>
      <w:r w:rsidRPr="00B71C6F">
        <w:rPr>
          <w:i/>
          <w:spacing w:val="-2"/>
          <w:lang w:val="da-DK"/>
        </w:rPr>
        <w:t xml:space="preserve"> </w:t>
      </w:r>
      <w:r w:rsidRPr="00B71C6F">
        <w:rPr>
          <w:lang w:val="da-DK"/>
        </w:rPr>
        <w:t>Timesatsen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fastsættes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på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grundlag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af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den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gennemsnitlige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lønudgift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til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de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medarbejdere,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der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delta- ger i myndighedsbehandlingen, tillagt en forholdsmæssig andel af de øvrige administrative omkostninger forbundet med myndighedsbehandlingen i det pågældende kalenderår.</w:t>
      </w:r>
    </w:p>
    <w:p w14:paraId="2DC806F0" w14:textId="77777777" w:rsidR="006A77DB" w:rsidRPr="00B71C6F" w:rsidRDefault="006A77DB" w:rsidP="006A77DB">
      <w:pPr>
        <w:pStyle w:val="Brdtekst"/>
        <w:spacing w:before="3" w:line="249" w:lineRule="auto"/>
        <w:ind w:right="108" w:firstLine="200"/>
        <w:rPr>
          <w:lang w:val="da-DK"/>
        </w:rPr>
      </w:pPr>
      <w:r w:rsidRPr="00B71C6F">
        <w:rPr>
          <w:i/>
          <w:lang w:val="da-DK"/>
        </w:rPr>
        <w:t xml:space="preserve">Stk. 3. </w:t>
      </w:r>
      <w:r w:rsidRPr="00B71C6F">
        <w:rPr>
          <w:lang w:val="da-DK"/>
        </w:rPr>
        <w:t>Forsyningstilsynet opkræver betaling efter § 2 og § 4 på grundlag af den endeligt beregnede timesats efter stk. 2. Dette beløb reguleres med eventuelt foreløbigt indbetalte beløb.</w:t>
      </w:r>
    </w:p>
    <w:p w14:paraId="6DBEF67B" w14:textId="77777777" w:rsidR="006A77DB" w:rsidRPr="00B71C6F" w:rsidRDefault="006A77DB" w:rsidP="006A77DB">
      <w:pPr>
        <w:pStyle w:val="Brdtekst"/>
        <w:ind w:left="310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2"/>
          <w:lang w:val="da-DK"/>
        </w:rPr>
        <w:t xml:space="preserve"> </w:t>
      </w:r>
      <w:r w:rsidRPr="00B71C6F">
        <w:rPr>
          <w:i/>
          <w:lang w:val="da-DK"/>
        </w:rPr>
        <w:t>4.</w:t>
      </w:r>
      <w:r w:rsidRPr="00B71C6F">
        <w:rPr>
          <w:i/>
          <w:spacing w:val="-3"/>
          <w:lang w:val="da-DK"/>
        </w:rPr>
        <w:t xml:space="preserve"> </w:t>
      </w:r>
      <w:r w:rsidRPr="00B71C6F">
        <w:rPr>
          <w:lang w:val="da-DK"/>
        </w:rPr>
        <w:t>Beløb,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der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stk.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3,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indbetales</w:t>
      </w:r>
      <w:r w:rsidRPr="00B71C6F">
        <w:rPr>
          <w:spacing w:val="-3"/>
          <w:lang w:val="da-DK"/>
        </w:rPr>
        <w:t xml:space="preserve"> </w:t>
      </w:r>
      <w:r w:rsidRPr="00B71C6F">
        <w:rPr>
          <w:lang w:val="da-DK"/>
        </w:rPr>
        <w:t>senest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30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dage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fakturaens</w:t>
      </w:r>
      <w:r w:rsidRPr="00B71C6F">
        <w:rPr>
          <w:spacing w:val="-2"/>
          <w:lang w:val="da-DK"/>
        </w:rPr>
        <w:t xml:space="preserve"> udstedelse.</w:t>
      </w:r>
    </w:p>
    <w:p w14:paraId="5202CFF5" w14:textId="77777777" w:rsidR="006A77DB" w:rsidRPr="00B71C6F" w:rsidRDefault="006A77DB" w:rsidP="006A77DB">
      <w:pPr>
        <w:pStyle w:val="Brdtekst"/>
        <w:spacing w:before="12"/>
        <w:ind w:left="310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i/>
          <w:lang w:val="da-DK"/>
        </w:rPr>
        <w:t>5.</w:t>
      </w:r>
      <w:r w:rsidRPr="00B71C6F">
        <w:rPr>
          <w:i/>
          <w:spacing w:val="-2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det opkrævede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beløb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ikke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rettidigt, skal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der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renter heraf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 xml:space="preserve">af </w:t>
      </w:r>
      <w:r w:rsidRPr="00B71C6F">
        <w:rPr>
          <w:spacing w:val="-2"/>
          <w:lang w:val="da-DK"/>
        </w:rPr>
        <w:t>renteloven.</w:t>
      </w:r>
    </w:p>
    <w:p w14:paraId="50F0CCD5" w14:textId="77777777" w:rsidR="006A77DB" w:rsidRPr="00B71C6F" w:rsidRDefault="006A77DB" w:rsidP="006A77DB">
      <w:pPr>
        <w:pStyle w:val="Brdtekst"/>
        <w:spacing w:before="132" w:line="249" w:lineRule="auto"/>
        <w:ind w:right="106" w:firstLine="200"/>
        <w:rPr>
          <w:lang w:val="da-DK"/>
        </w:rPr>
      </w:pPr>
      <w:bookmarkStart w:id="41" w:name="§_12"/>
      <w:bookmarkEnd w:id="41"/>
      <w:r w:rsidRPr="00B71C6F">
        <w:rPr>
          <w:b/>
          <w:lang w:val="da-DK"/>
        </w:rPr>
        <w:t>§</w:t>
      </w:r>
      <w:r w:rsidRPr="00B71C6F">
        <w:rPr>
          <w:b/>
          <w:spacing w:val="-2"/>
          <w:lang w:val="da-DK"/>
        </w:rPr>
        <w:t xml:space="preserve"> </w:t>
      </w:r>
      <w:r w:rsidRPr="00B71C6F">
        <w:rPr>
          <w:b/>
          <w:lang w:val="da-DK"/>
        </w:rPr>
        <w:t xml:space="preserve">12. </w:t>
      </w:r>
      <w:r w:rsidRPr="00B71C6F">
        <w:rPr>
          <w:lang w:val="da-DK"/>
        </w:rPr>
        <w:t>Gebyrer efter § 3 og §§ 5-9 beregnes på baggrund af opgørelser over målinger af elektricitet i det foregående kalenderår, og opkræves halvårligt som acontobetalinger af Forsyningstilsynet. Energinet skal på Forsyningstilsynets anmodning indsende det nødvendige datagrundlag til beregning af gebyrerne.</w:t>
      </w:r>
    </w:p>
    <w:p w14:paraId="40EEF79F" w14:textId="77777777" w:rsidR="006A77DB" w:rsidRPr="00B71C6F" w:rsidRDefault="006A77DB" w:rsidP="006A77DB">
      <w:pPr>
        <w:pStyle w:val="Brdtekst"/>
        <w:spacing w:before="3"/>
        <w:ind w:left="310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2"/>
          <w:lang w:val="da-DK"/>
        </w:rPr>
        <w:t xml:space="preserve"> </w:t>
      </w:r>
      <w:r w:rsidRPr="00B71C6F">
        <w:rPr>
          <w:i/>
          <w:lang w:val="da-DK"/>
        </w:rPr>
        <w:t>2.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lang w:val="da-DK"/>
        </w:rPr>
        <w:t>Beløb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opkrævet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§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3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og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§§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5-9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indbetales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senest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30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dage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efter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fakturaens</w:t>
      </w:r>
      <w:r w:rsidRPr="00B71C6F">
        <w:rPr>
          <w:spacing w:val="-2"/>
          <w:lang w:val="da-DK"/>
        </w:rPr>
        <w:t xml:space="preserve"> udstedelse.</w:t>
      </w:r>
    </w:p>
    <w:p w14:paraId="2A9E6C59" w14:textId="77777777" w:rsidR="006A77DB" w:rsidRPr="00B71C6F" w:rsidRDefault="006A77DB" w:rsidP="006A77DB">
      <w:pPr>
        <w:pStyle w:val="Brdtekst"/>
        <w:spacing w:before="12"/>
        <w:ind w:left="310"/>
        <w:rPr>
          <w:lang w:val="da-DK"/>
        </w:rPr>
      </w:pPr>
      <w:r w:rsidRPr="00B71C6F">
        <w:rPr>
          <w:i/>
          <w:lang w:val="da-DK"/>
        </w:rPr>
        <w:t>Stk.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i/>
          <w:lang w:val="da-DK"/>
        </w:rPr>
        <w:t>3.</w:t>
      </w:r>
      <w:r w:rsidRPr="00B71C6F">
        <w:rPr>
          <w:i/>
          <w:spacing w:val="-1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det opkrævede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beløb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ikke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rettidigt, skal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der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betales</w:t>
      </w:r>
      <w:r w:rsidRPr="00B71C6F">
        <w:rPr>
          <w:spacing w:val="-2"/>
          <w:lang w:val="da-DK"/>
        </w:rPr>
        <w:t xml:space="preserve"> </w:t>
      </w:r>
      <w:r w:rsidRPr="00B71C6F">
        <w:rPr>
          <w:lang w:val="da-DK"/>
        </w:rPr>
        <w:t>renter heraf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i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>medfør</w:t>
      </w:r>
      <w:r w:rsidRPr="00B71C6F">
        <w:rPr>
          <w:spacing w:val="-1"/>
          <w:lang w:val="da-DK"/>
        </w:rPr>
        <w:t xml:space="preserve"> </w:t>
      </w:r>
      <w:r w:rsidRPr="00B71C6F">
        <w:rPr>
          <w:lang w:val="da-DK"/>
        </w:rPr>
        <w:t xml:space="preserve">af </w:t>
      </w:r>
      <w:r w:rsidRPr="00B71C6F">
        <w:rPr>
          <w:spacing w:val="-2"/>
          <w:lang w:val="da-DK"/>
        </w:rPr>
        <w:t>renteloven.</w:t>
      </w:r>
    </w:p>
    <w:p w14:paraId="1AAF6727" w14:textId="404178B6" w:rsidR="006A77DB" w:rsidRPr="00B71C6F" w:rsidRDefault="006A77DB" w:rsidP="006A77DB">
      <w:pPr>
        <w:pStyle w:val="Brdtekst"/>
        <w:spacing w:before="132" w:line="249" w:lineRule="auto"/>
        <w:ind w:right="106" w:firstLine="200"/>
        <w:rPr>
          <w:lang w:val="da-DK"/>
        </w:rPr>
      </w:pPr>
      <w:bookmarkStart w:id="42" w:name="§_13"/>
      <w:bookmarkEnd w:id="42"/>
      <w:r w:rsidRPr="00B71C6F">
        <w:rPr>
          <w:b/>
          <w:lang w:val="da-DK"/>
        </w:rPr>
        <w:t xml:space="preserve">§ 13. </w:t>
      </w:r>
      <w:r w:rsidRPr="00B71C6F">
        <w:rPr>
          <w:lang w:val="da-DK"/>
        </w:rPr>
        <w:t xml:space="preserve">Efter udløbet af et kalenderår udarbejder Forsyningstilsynet en opgørelse over de beløb, som de omfattede selskaber skal betale for det </w:t>
      </w:r>
      <w:del w:id="43" w:author="Susanne Møller Svenssen" w:date="2025-10-24T16:19:00Z">
        <w:r w:rsidRPr="00B71C6F" w:rsidDel="00F64E33">
          <w:rPr>
            <w:lang w:val="da-DK"/>
          </w:rPr>
          <w:delText>pågældende</w:delText>
        </w:r>
      </w:del>
      <w:ins w:id="44" w:author="Susanne Møller Svenssen" w:date="2025-10-24T16:19:00Z">
        <w:r w:rsidR="00F64E33">
          <w:rPr>
            <w:lang w:val="da-DK"/>
          </w:rPr>
          <w:t>følgende</w:t>
        </w:r>
      </w:ins>
      <w:r w:rsidRPr="00B71C6F">
        <w:rPr>
          <w:lang w:val="da-DK"/>
        </w:rPr>
        <w:t xml:space="preserve"> år. </w:t>
      </w:r>
      <w:ins w:id="45" w:author="Susanne Møller Svenssen" w:date="2025-10-24T16:19:00Z">
        <w:r w:rsidR="00F64E33">
          <w:rPr>
            <w:lang w:val="da-DK"/>
          </w:rPr>
          <w:t>Over- eller underdækning i forhold til Forsyningstilsynets omkostninger udlignes ved justering a</w:t>
        </w:r>
      </w:ins>
      <w:ins w:id="46" w:author="Susanne Møller Svenssen" w:date="2025-10-24T16:20:00Z">
        <w:r w:rsidR="00F64E33">
          <w:rPr>
            <w:lang w:val="da-DK"/>
          </w:rPr>
          <w:t>f senere indbetalinger, så indtægter og omkostninger over tid balanceres</w:t>
        </w:r>
      </w:ins>
      <w:del w:id="47" w:author="Susanne Møller Svenssen" w:date="2025-10-24T16:20:00Z">
        <w:r w:rsidRPr="00B71C6F" w:rsidDel="00F64E33">
          <w:rPr>
            <w:lang w:val="da-DK"/>
          </w:rPr>
          <w:delText>Er der opkrævet for meget, modregnes dette i senere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indbetalinger,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hvis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indtægterne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forventes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at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overstige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Forsyningstilsynets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langsigtede</w:delText>
        </w:r>
        <w:r w:rsidRPr="00B71C6F" w:rsidDel="00F64E33">
          <w:rPr>
            <w:spacing w:val="-3"/>
            <w:lang w:val="da-DK"/>
          </w:rPr>
          <w:delText xml:space="preserve"> </w:delText>
        </w:r>
        <w:r w:rsidRPr="00B71C6F" w:rsidDel="00F64E33">
          <w:rPr>
            <w:lang w:val="da-DK"/>
          </w:rPr>
          <w:delText>gennemsnits- omkostninger</w:delText>
        </w:r>
      </w:del>
      <w:r w:rsidRPr="00B71C6F">
        <w:rPr>
          <w:lang w:val="da-DK"/>
        </w:rPr>
        <w:t>, jf. Statens Budgetvejledning.</w:t>
      </w:r>
    </w:p>
    <w:p w14:paraId="56150E52" w14:textId="77777777" w:rsidR="006A77DB" w:rsidRPr="00B71C6F" w:rsidRDefault="006A77DB" w:rsidP="006A77DB">
      <w:pPr>
        <w:spacing w:before="164"/>
        <w:ind w:left="3839"/>
        <w:rPr>
          <w:i/>
          <w:sz w:val="24"/>
          <w:lang w:val="da-DK"/>
        </w:rPr>
      </w:pPr>
      <w:bookmarkStart w:id="48" w:name="Ikrafttrædelsesbestemmelser"/>
      <w:bookmarkEnd w:id="48"/>
      <w:r w:rsidRPr="00B71C6F">
        <w:rPr>
          <w:i/>
          <w:spacing w:val="-2"/>
          <w:sz w:val="24"/>
          <w:lang w:val="da-DK"/>
        </w:rPr>
        <w:t>Ikrafttrædelsesbestemmelser</w:t>
      </w:r>
    </w:p>
    <w:p w14:paraId="00D340C0" w14:textId="1B53B730" w:rsidR="006A77DB" w:rsidRDefault="006A77DB" w:rsidP="006A77DB">
      <w:pPr>
        <w:pStyle w:val="Brdtekst"/>
        <w:spacing w:before="132"/>
        <w:ind w:left="310"/>
        <w:jc w:val="left"/>
        <w:rPr>
          <w:ins w:id="49" w:author="Jakob Schmidth" w:date="2025-10-01T09:42:00Z"/>
          <w:spacing w:val="-2"/>
          <w:lang w:val="da-DK"/>
        </w:rPr>
      </w:pPr>
      <w:bookmarkStart w:id="50" w:name="§_14"/>
      <w:bookmarkEnd w:id="50"/>
      <w:r w:rsidRPr="00B71C6F">
        <w:rPr>
          <w:b/>
          <w:lang w:val="da-DK"/>
        </w:rPr>
        <w:t xml:space="preserve">§ 14. </w:t>
      </w:r>
      <w:r w:rsidRPr="00B71C6F">
        <w:rPr>
          <w:lang w:val="da-DK"/>
        </w:rPr>
        <w:t>Bekendtgørelsen træder i kraft den 1. januar</w:t>
      </w:r>
      <w:del w:id="51" w:author="Jakob Schmidth" w:date="2025-10-01T09:47:00Z">
        <w:r w:rsidRPr="00B71C6F" w:rsidDel="0016669B">
          <w:rPr>
            <w:lang w:val="da-DK"/>
          </w:rPr>
          <w:delText xml:space="preserve"> </w:delText>
        </w:r>
        <w:r w:rsidRPr="0016669B" w:rsidDel="0016669B">
          <w:rPr>
            <w:spacing w:val="-2"/>
            <w:lang w:val="da-DK"/>
          </w:rPr>
          <w:delText>202</w:delText>
        </w:r>
        <w:r w:rsidR="0016669B" w:rsidDel="0016669B">
          <w:rPr>
            <w:spacing w:val="-2"/>
            <w:lang w:val="da-DK"/>
          </w:rPr>
          <w:delText>5</w:delText>
        </w:r>
      </w:del>
      <w:ins w:id="52" w:author="Jakob Schmidth" w:date="2025-10-01T09:47:00Z">
        <w:r w:rsidR="0016669B">
          <w:rPr>
            <w:spacing w:val="-2"/>
            <w:lang w:val="da-DK"/>
          </w:rPr>
          <w:t>2026</w:t>
        </w:r>
      </w:ins>
      <w:r w:rsidRPr="0016669B">
        <w:rPr>
          <w:spacing w:val="-2"/>
          <w:lang w:val="da-DK"/>
        </w:rPr>
        <w:t>.</w:t>
      </w:r>
    </w:p>
    <w:p w14:paraId="085BE5F4" w14:textId="17EB6377" w:rsidR="0016669B" w:rsidDel="0016669B" w:rsidRDefault="0016669B" w:rsidP="006A77DB">
      <w:pPr>
        <w:pStyle w:val="Brdtekst"/>
        <w:spacing w:before="132"/>
        <w:ind w:left="310"/>
        <w:jc w:val="left"/>
        <w:rPr>
          <w:del w:id="53" w:author="Jakob Schmidth" w:date="2025-10-01T09:47:00Z"/>
          <w:lang w:val="da-DK"/>
        </w:rPr>
      </w:pPr>
      <w:del w:id="54" w:author="Jakob Schmidth" w:date="2025-10-01T09:47:00Z">
        <w:r w:rsidRPr="00D306DB" w:rsidDel="0016669B">
          <w:rPr>
            <w:bCs/>
            <w:i/>
            <w:iCs/>
            <w:lang w:val="da-DK"/>
          </w:rPr>
          <w:delText>Stk.</w:delText>
        </w:r>
        <w:r w:rsidRPr="0016669B" w:rsidDel="0016669B">
          <w:rPr>
            <w:bCs/>
            <w:i/>
            <w:iCs/>
            <w:lang w:val="da-DK"/>
          </w:rPr>
          <w:delText xml:space="preserve"> 2</w:delText>
        </w:r>
        <w:r w:rsidDel="0016669B">
          <w:rPr>
            <w:lang w:val="da-DK"/>
          </w:rPr>
          <w:delText xml:space="preserve">. </w:delText>
        </w:r>
        <w:r w:rsidRPr="006A1C74" w:rsidDel="0016669B">
          <w:rPr>
            <w:lang w:val="da-DK"/>
          </w:rPr>
          <w:delText>Bekendtgørelse nr. 1</w:delText>
        </w:r>
        <w:r w:rsidDel="0016669B">
          <w:rPr>
            <w:lang w:val="da-DK"/>
          </w:rPr>
          <w:delText>321</w:delText>
        </w:r>
        <w:r w:rsidRPr="006A1C74" w:rsidDel="0016669B">
          <w:rPr>
            <w:lang w:val="da-DK"/>
          </w:rPr>
          <w:delText xml:space="preserve"> af 2</w:delText>
        </w:r>
        <w:r w:rsidDel="0016669B">
          <w:rPr>
            <w:lang w:val="da-DK"/>
          </w:rPr>
          <w:delText>3</w:delText>
        </w:r>
        <w:r w:rsidRPr="006A1C74" w:rsidDel="0016669B">
          <w:rPr>
            <w:lang w:val="da-DK"/>
          </w:rPr>
          <w:delText>. november 202</w:delText>
        </w:r>
        <w:r w:rsidDel="0016669B">
          <w:rPr>
            <w:lang w:val="da-DK"/>
          </w:rPr>
          <w:delText>3</w:delText>
        </w:r>
        <w:r w:rsidRPr="006A1C74" w:rsidDel="0016669B">
          <w:rPr>
            <w:lang w:val="da-DK"/>
          </w:rPr>
          <w:delText xml:space="preserve"> om betaling for myndighedsbehandling i Forsyningstilsynet efter lov om elforsyning</w:delText>
        </w:r>
        <w:r w:rsidDel="0016669B">
          <w:rPr>
            <w:lang w:val="da-DK"/>
          </w:rPr>
          <w:delText xml:space="preserve"> ophæves.</w:delText>
        </w:r>
        <w:bookmarkStart w:id="55" w:name="_Hlk210204465"/>
      </w:del>
    </w:p>
    <w:p w14:paraId="2292A5D6" w14:textId="0F416237" w:rsidR="0016669B" w:rsidRPr="0016669B" w:rsidRDefault="0016669B" w:rsidP="0016669B">
      <w:pPr>
        <w:pStyle w:val="Brdtekst"/>
        <w:spacing w:before="12" w:line="249" w:lineRule="auto"/>
        <w:ind w:firstLine="199"/>
        <w:jc w:val="left"/>
        <w:rPr>
          <w:lang w:val="da-DK"/>
        </w:rPr>
      </w:pPr>
      <w:r w:rsidRPr="0016669B">
        <w:rPr>
          <w:i/>
          <w:lang w:val="da-DK"/>
        </w:rPr>
        <w:t xml:space="preserve">Stk. 2. </w:t>
      </w:r>
      <w:r w:rsidRPr="0016669B">
        <w:rPr>
          <w:rFonts w:ascii="Questa-Regular" w:hAnsi="Questa-Regular"/>
          <w:sz w:val="37"/>
          <w:szCs w:val="37"/>
          <w:shd w:val="clear" w:color="auto" w:fill="F9F9FB"/>
          <w:lang w:val="da-DK"/>
        </w:rPr>
        <w:t xml:space="preserve"> </w:t>
      </w:r>
      <w:r w:rsidRPr="0016669B">
        <w:rPr>
          <w:lang w:val="da-DK"/>
        </w:rPr>
        <w:t>Bekendtgørelse nr. 1254 af 27. november 2024 om betaling for myndighedsbehandling i Forsyningstilsynet efter lov om elforsyning ophæves.</w:t>
      </w:r>
    </w:p>
    <w:bookmarkEnd w:id="55"/>
    <w:p w14:paraId="7D78F4E5" w14:textId="77777777" w:rsidR="006A77DB" w:rsidRPr="00B71C6F" w:rsidRDefault="006A77DB" w:rsidP="006A77DB">
      <w:pPr>
        <w:pStyle w:val="Brdtekst"/>
        <w:spacing w:before="166"/>
        <w:ind w:left="0"/>
        <w:jc w:val="left"/>
        <w:rPr>
          <w:lang w:val="da-DK"/>
        </w:rPr>
      </w:pPr>
    </w:p>
    <w:p w14:paraId="2457F279" w14:textId="6BD2B1A2" w:rsidR="006A77DB" w:rsidRPr="00B71C6F" w:rsidDel="006E781F" w:rsidRDefault="006A77DB" w:rsidP="006A77DB">
      <w:pPr>
        <w:ind w:left="1" w:right="1"/>
        <w:jc w:val="center"/>
        <w:rPr>
          <w:del w:id="56" w:author="Jakob Schmidth" w:date="2025-10-01T09:51:00Z"/>
          <w:i/>
          <w:sz w:val="24"/>
          <w:lang w:val="da-DK"/>
        </w:rPr>
      </w:pPr>
      <w:r w:rsidRPr="00B71C6F">
        <w:rPr>
          <w:i/>
          <w:sz w:val="24"/>
          <w:lang w:val="da-DK"/>
        </w:rPr>
        <w:t>Forsyning</w:t>
      </w:r>
      <w:r w:rsidRPr="0016669B">
        <w:rPr>
          <w:i/>
          <w:sz w:val="24"/>
          <w:lang w:val="da-DK"/>
        </w:rPr>
        <w:t>stilsynet,</w:t>
      </w:r>
      <w:r w:rsidRPr="0016669B">
        <w:rPr>
          <w:i/>
          <w:spacing w:val="-4"/>
          <w:sz w:val="24"/>
          <w:lang w:val="da-DK"/>
        </w:rPr>
        <w:t xml:space="preserve"> </w:t>
      </w:r>
      <w:r w:rsidRPr="0016669B">
        <w:rPr>
          <w:i/>
          <w:sz w:val="24"/>
          <w:lang w:val="da-DK"/>
        </w:rPr>
        <w:t>den</w:t>
      </w:r>
      <w:r w:rsidRPr="0016669B">
        <w:rPr>
          <w:i/>
          <w:spacing w:val="-2"/>
          <w:sz w:val="24"/>
          <w:lang w:val="da-DK"/>
        </w:rPr>
        <w:t xml:space="preserve"> </w:t>
      </w:r>
      <w:ins w:id="57" w:author="Jakob Schmidth" w:date="2025-10-01T09:48:00Z">
        <w:r w:rsidR="0016669B">
          <w:rPr>
            <w:i/>
            <w:spacing w:val="-2"/>
            <w:sz w:val="24"/>
            <w:lang w:val="da-DK"/>
          </w:rPr>
          <w:t>XX</w:t>
        </w:r>
      </w:ins>
      <w:del w:id="58" w:author="Jakob Schmidth" w:date="2025-10-01T09:48:00Z">
        <w:r w:rsidR="0016669B" w:rsidRPr="0016669B" w:rsidDel="0016669B">
          <w:rPr>
            <w:i/>
            <w:spacing w:val="-2"/>
            <w:sz w:val="24"/>
            <w:lang w:val="da-DK"/>
          </w:rPr>
          <w:delText>27</w:delText>
        </w:r>
      </w:del>
      <w:r w:rsidRPr="0016669B">
        <w:rPr>
          <w:i/>
          <w:sz w:val="24"/>
          <w:lang w:val="da-DK"/>
        </w:rPr>
        <w:t>. november</w:t>
      </w:r>
      <w:r w:rsidRPr="0016669B">
        <w:rPr>
          <w:i/>
          <w:spacing w:val="-2"/>
          <w:sz w:val="24"/>
          <w:lang w:val="da-DK"/>
        </w:rPr>
        <w:t xml:space="preserve"> </w:t>
      </w:r>
      <w:del w:id="59" w:author="Jakob Schmidth" w:date="2025-10-01T09:48:00Z">
        <w:r w:rsidRPr="0016669B" w:rsidDel="0016669B">
          <w:rPr>
            <w:i/>
            <w:spacing w:val="-4"/>
            <w:sz w:val="24"/>
            <w:lang w:val="da-DK"/>
          </w:rPr>
          <w:delText>202</w:delText>
        </w:r>
        <w:r w:rsidR="0016669B" w:rsidDel="0016669B">
          <w:rPr>
            <w:i/>
            <w:spacing w:val="-4"/>
            <w:sz w:val="24"/>
            <w:lang w:val="da-DK"/>
          </w:rPr>
          <w:delText>4</w:delText>
        </w:r>
      </w:del>
      <w:ins w:id="60" w:author="Jakob Schmidth" w:date="2025-10-01T09:48:00Z">
        <w:r w:rsidR="0016669B">
          <w:rPr>
            <w:i/>
            <w:spacing w:val="-4"/>
            <w:sz w:val="24"/>
            <w:lang w:val="da-DK"/>
          </w:rPr>
          <w:t>202</w:t>
        </w:r>
      </w:ins>
      <w:ins w:id="61" w:author="Jakob Schmidth" w:date="2025-10-01T09:51:00Z">
        <w:r w:rsidR="006E781F">
          <w:rPr>
            <w:i/>
            <w:spacing w:val="-4"/>
            <w:sz w:val="24"/>
            <w:lang w:val="da-DK"/>
          </w:rPr>
          <w:t>5</w:t>
        </w:r>
      </w:ins>
    </w:p>
    <w:p w14:paraId="5CFDDA68" w14:textId="77777777" w:rsidR="006A77DB" w:rsidRPr="00B71C6F" w:rsidRDefault="006A77DB" w:rsidP="006E781F">
      <w:pPr>
        <w:ind w:left="1" w:right="1"/>
        <w:jc w:val="center"/>
        <w:rPr>
          <w:lang w:val="da-DK"/>
        </w:rPr>
      </w:pPr>
      <w:r w:rsidRPr="00B71C6F">
        <w:rPr>
          <w:w w:val="115"/>
          <w:lang w:val="da-DK"/>
        </w:rPr>
        <w:t>Carsten</w:t>
      </w:r>
      <w:r w:rsidRPr="00B71C6F">
        <w:rPr>
          <w:spacing w:val="-4"/>
          <w:w w:val="115"/>
          <w:lang w:val="da-DK"/>
        </w:rPr>
        <w:t xml:space="preserve"> </w:t>
      </w:r>
      <w:r w:rsidRPr="00B71C6F">
        <w:rPr>
          <w:spacing w:val="-2"/>
          <w:w w:val="115"/>
          <w:lang w:val="da-DK"/>
        </w:rPr>
        <w:t>Smidt</w:t>
      </w:r>
    </w:p>
    <w:p w14:paraId="11B0A871" w14:textId="21F9BF57" w:rsidR="006A77DB" w:rsidRPr="0016669B" w:rsidRDefault="003C3AF2" w:rsidP="006A77DB">
      <w:pPr>
        <w:pStyle w:val="Brdtekst"/>
        <w:spacing w:before="212"/>
        <w:ind w:left="0" w:right="108"/>
        <w:jc w:val="right"/>
        <w:rPr>
          <w:lang w:val="da-DK"/>
        </w:rPr>
      </w:pPr>
      <w:del w:id="62" w:author="Jakob Schmidth" w:date="2025-10-30T14:26:00Z">
        <w:r w:rsidDel="003C3AF2">
          <w:rPr>
            <w:lang w:val="da-DK"/>
          </w:rPr>
          <w:delText>Henrik Chieu</w:delText>
        </w:r>
      </w:del>
      <w:r w:rsidR="006A77DB" w:rsidRPr="00A82C69">
        <w:rPr>
          <w:lang w:val="da-DK"/>
        </w:rPr>
        <w:t>/</w:t>
      </w:r>
      <w:r w:rsidR="006A77DB" w:rsidRPr="00A82C69">
        <w:rPr>
          <w:spacing w:val="-3"/>
          <w:lang w:val="da-DK"/>
        </w:rPr>
        <w:t xml:space="preserve"> </w:t>
      </w:r>
      <w:r w:rsidR="006A77DB" w:rsidRPr="0016669B">
        <w:rPr>
          <w:spacing w:val="-3"/>
          <w:lang w:val="da-DK"/>
        </w:rPr>
        <w:t>NN</w:t>
      </w:r>
    </w:p>
    <w:p w14:paraId="413AB6AA" w14:textId="77777777" w:rsidR="006A77DB" w:rsidRPr="008F0D35" w:rsidRDefault="006A77DB" w:rsidP="006A77DB">
      <w:pPr>
        <w:rPr>
          <w:lang w:val="da-DK"/>
        </w:rPr>
      </w:pPr>
    </w:p>
    <w:p w14:paraId="50983E74" w14:textId="77777777" w:rsidR="00BD3A73" w:rsidRPr="006A77DB" w:rsidRDefault="00BD3A73">
      <w:pPr>
        <w:rPr>
          <w:lang w:val="da-DK"/>
        </w:rPr>
      </w:pPr>
    </w:p>
    <w:sectPr w:rsidR="00BD3A73" w:rsidRPr="006A77DB" w:rsidSect="006A77DB">
      <w:pgSz w:w="11910" w:h="16840"/>
      <w:pgMar w:top="1320" w:right="740" w:bottom="840" w:left="740" w:header="0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45B9B" w14:textId="77777777" w:rsidR="00F91F11" w:rsidRDefault="00F91F11">
      <w:r>
        <w:separator/>
      </w:r>
    </w:p>
  </w:endnote>
  <w:endnote w:type="continuationSeparator" w:id="0">
    <w:p w14:paraId="2290F913" w14:textId="77777777" w:rsidR="00F91F11" w:rsidRDefault="00F9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9CE49" w14:textId="77777777" w:rsidR="00FD5C0C" w:rsidRDefault="00FD5C0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D2D6" w14:textId="77777777" w:rsidR="00FD5C0C" w:rsidRDefault="00FD5C0C">
    <w:pPr>
      <w:pStyle w:val="Brdtekst"/>
      <w:spacing w:before="0" w:line="14" w:lineRule="auto"/>
      <w:ind w:left="0"/>
      <w:jc w:val="left"/>
      <w:rPr>
        <w:sz w:val="20"/>
      </w:rPr>
    </w:pPr>
    <w:r>
      <w:rPr>
        <w:noProof/>
        <w:lang w:val="da-DK" w:eastAsia="da-DK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3FC9718" wp14:editId="3C3D5B6C">
              <wp:simplePos x="0" y="0"/>
              <wp:positionH relativeFrom="page">
                <wp:posOffset>527299</wp:posOffset>
              </wp:positionH>
              <wp:positionV relativeFrom="page">
                <wp:posOffset>10138357</wp:posOffset>
              </wp:positionV>
              <wp:extent cx="1438910" cy="1663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3891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0A6BE4" w14:textId="77777777" w:rsidR="00FD5C0C" w:rsidRDefault="00FD5C0C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FC9718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41.5pt;margin-top:798.3pt;width:113.3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" filled="f" stroked="f">
              <v:textbox inset="0,0,0,0">
                <w:txbxContent>
                  <w:p w14:paraId="490A6BE4" w14:textId="77777777" w:rsidR="00FD5C0C" w:rsidRDefault="00FD5C0C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8E900B3" wp14:editId="3DCC8AED">
              <wp:simplePos x="0" y="0"/>
              <wp:positionH relativeFrom="page">
                <wp:posOffset>3710104</wp:posOffset>
              </wp:positionH>
              <wp:positionV relativeFrom="page">
                <wp:posOffset>10138357</wp:posOffset>
              </wp:positionV>
              <wp:extent cx="152400" cy="1663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EE528C" w14:textId="77777777" w:rsidR="00FD5C0C" w:rsidRDefault="00FD5C0C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E900B3" id="Textbox 7" o:spid="_x0000_s1027" type="#_x0000_t202" style="position:absolute;margin-left:292.15pt;margin-top:798.3pt;width:12pt;height:13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" filled="f" stroked="f">
              <v:textbox inset="0,0,0,0">
                <w:txbxContent>
                  <w:p w14:paraId="56EE528C" w14:textId="77777777" w:rsidR="00FD5C0C" w:rsidRDefault="00FD5C0C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20"/>
                      </w:rPr>
                      <w:t>4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5581" w14:textId="77777777" w:rsidR="00FD5C0C" w:rsidRDefault="00FD5C0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8707F" w14:textId="77777777" w:rsidR="00F91F11" w:rsidRDefault="00F91F11">
      <w:r>
        <w:separator/>
      </w:r>
    </w:p>
  </w:footnote>
  <w:footnote w:type="continuationSeparator" w:id="0">
    <w:p w14:paraId="297A4D6F" w14:textId="77777777" w:rsidR="00F91F11" w:rsidRDefault="00F91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28D0" w14:textId="77777777" w:rsidR="00FD5C0C" w:rsidRDefault="00000000">
    <w:pPr>
      <w:pStyle w:val="Sidehoved"/>
    </w:pPr>
    <w:r>
      <w:rPr>
        <w:noProof/>
      </w:rPr>
      <w:pict w14:anchorId="47D270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3297" o:spid="_x0000_s1026" type="#_x0000_t136" style="position:absolute;margin-left:0;margin-top:0;width:551.45pt;height:183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44238" w14:textId="77777777" w:rsidR="00FD5C0C" w:rsidRDefault="00000000">
    <w:pPr>
      <w:pStyle w:val="Sidehoved"/>
    </w:pPr>
    <w:r>
      <w:rPr>
        <w:noProof/>
      </w:rPr>
      <w:pict w14:anchorId="6F3C3D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3298" o:spid="_x0000_s1027" type="#_x0000_t136" style="position:absolute;margin-left:0;margin-top:0;width:551.45pt;height:18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3601" w14:textId="77777777" w:rsidR="00FD5C0C" w:rsidRDefault="00000000">
    <w:pPr>
      <w:pStyle w:val="Sidehoved"/>
    </w:pPr>
    <w:r>
      <w:rPr>
        <w:noProof/>
      </w:rPr>
      <w:pict w14:anchorId="750E84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3296" o:spid="_x0000_s1025" type="#_x0000_t136" style="position:absolute;margin-left:0;margin-top:0;width:551.45pt;height:18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BFCB966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710766"/>
    <w:multiLevelType w:val="hybridMultilevel"/>
    <w:tmpl w:val="1018E11C"/>
    <w:lvl w:ilvl="0" w:tplc="ACCA3090">
      <w:start w:val="1"/>
      <w:numFmt w:val="decimal"/>
      <w:lvlText w:val="%1)"/>
      <w:lvlJc w:val="left"/>
      <w:pPr>
        <w:ind w:left="510" w:hanging="4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8DF67B62">
      <w:numFmt w:val="bullet"/>
      <w:lvlText w:val="•"/>
      <w:lvlJc w:val="left"/>
      <w:pPr>
        <w:ind w:left="1510" w:hanging="400"/>
      </w:pPr>
      <w:rPr>
        <w:rFonts w:hint="default"/>
        <w:lang w:eastAsia="en-US" w:bidi="ar-SA"/>
      </w:rPr>
    </w:lvl>
    <w:lvl w:ilvl="2" w:tplc="FF38A624">
      <w:numFmt w:val="bullet"/>
      <w:lvlText w:val="•"/>
      <w:lvlJc w:val="left"/>
      <w:pPr>
        <w:ind w:left="2501" w:hanging="400"/>
      </w:pPr>
      <w:rPr>
        <w:rFonts w:hint="default"/>
        <w:lang w:eastAsia="en-US" w:bidi="ar-SA"/>
      </w:rPr>
    </w:lvl>
    <w:lvl w:ilvl="3" w:tplc="558AF434">
      <w:numFmt w:val="bullet"/>
      <w:lvlText w:val="•"/>
      <w:lvlJc w:val="left"/>
      <w:pPr>
        <w:ind w:left="3491" w:hanging="400"/>
      </w:pPr>
      <w:rPr>
        <w:rFonts w:hint="default"/>
        <w:lang w:eastAsia="en-US" w:bidi="ar-SA"/>
      </w:rPr>
    </w:lvl>
    <w:lvl w:ilvl="4" w:tplc="F1CA9498">
      <w:numFmt w:val="bullet"/>
      <w:lvlText w:val="•"/>
      <w:lvlJc w:val="left"/>
      <w:pPr>
        <w:ind w:left="4482" w:hanging="400"/>
      </w:pPr>
      <w:rPr>
        <w:rFonts w:hint="default"/>
        <w:lang w:eastAsia="en-US" w:bidi="ar-SA"/>
      </w:rPr>
    </w:lvl>
    <w:lvl w:ilvl="5" w:tplc="F5463684">
      <w:numFmt w:val="bullet"/>
      <w:lvlText w:val="•"/>
      <w:lvlJc w:val="left"/>
      <w:pPr>
        <w:ind w:left="5472" w:hanging="400"/>
      </w:pPr>
      <w:rPr>
        <w:rFonts w:hint="default"/>
        <w:lang w:eastAsia="en-US" w:bidi="ar-SA"/>
      </w:rPr>
    </w:lvl>
    <w:lvl w:ilvl="6" w:tplc="C7C671A2">
      <w:numFmt w:val="bullet"/>
      <w:lvlText w:val="•"/>
      <w:lvlJc w:val="left"/>
      <w:pPr>
        <w:ind w:left="6463" w:hanging="400"/>
      </w:pPr>
      <w:rPr>
        <w:rFonts w:hint="default"/>
        <w:lang w:eastAsia="en-US" w:bidi="ar-SA"/>
      </w:rPr>
    </w:lvl>
    <w:lvl w:ilvl="7" w:tplc="CEFAE086">
      <w:numFmt w:val="bullet"/>
      <w:lvlText w:val="•"/>
      <w:lvlJc w:val="left"/>
      <w:pPr>
        <w:ind w:left="7453" w:hanging="400"/>
      </w:pPr>
      <w:rPr>
        <w:rFonts w:hint="default"/>
        <w:lang w:eastAsia="en-US" w:bidi="ar-SA"/>
      </w:rPr>
    </w:lvl>
    <w:lvl w:ilvl="8" w:tplc="24A6582A">
      <w:numFmt w:val="bullet"/>
      <w:lvlText w:val="•"/>
      <w:lvlJc w:val="left"/>
      <w:pPr>
        <w:ind w:left="8444" w:hanging="400"/>
      </w:pPr>
      <w:rPr>
        <w:rFonts w:hint="default"/>
        <w:lang w:eastAsia="en-US" w:bidi="ar-SA"/>
      </w:rPr>
    </w:lvl>
  </w:abstractNum>
  <w:abstractNum w:abstractNumId="2" w15:restartNumberingAfterBreak="0">
    <w:nsid w:val="1F634D72"/>
    <w:multiLevelType w:val="hybridMultilevel"/>
    <w:tmpl w:val="8EAAA8C8"/>
    <w:lvl w:ilvl="0" w:tplc="9AAAE032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9EEA2244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163AF1DC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27EE29FC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FF88C838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A8E860AC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415277BE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170A40E8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633424AC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abstractNum w:abstractNumId="3" w15:restartNumberingAfterBreak="0">
    <w:nsid w:val="264C5CCC"/>
    <w:multiLevelType w:val="hybridMultilevel"/>
    <w:tmpl w:val="6D2486E0"/>
    <w:lvl w:ilvl="0" w:tplc="ADC4D2E2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C23C0FA0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B7F8183E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83304248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558431DE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9FDC60AC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1BF6EB24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6518DE04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D54EC4BC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abstractNum w:abstractNumId="4" w15:restartNumberingAfterBreak="0">
    <w:nsid w:val="4C4C5238"/>
    <w:multiLevelType w:val="hybridMultilevel"/>
    <w:tmpl w:val="F65A73E4"/>
    <w:lvl w:ilvl="0" w:tplc="5BAADF70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6882A1BA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E498163A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F0BE3186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691CCD6C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55E6AD64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5B2400CC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0834F76C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B2E6BDF6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abstractNum w:abstractNumId="5" w15:restartNumberingAfterBreak="0">
    <w:nsid w:val="5AB40419"/>
    <w:multiLevelType w:val="hybridMultilevel"/>
    <w:tmpl w:val="83C8331C"/>
    <w:lvl w:ilvl="0" w:tplc="506829B8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72C0B78A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DCCADCF6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428C694C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FD3C68D2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BA9ECA54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9538FA8C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5EC6460A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4F8E8914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abstractNum w:abstractNumId="6" w15:restartNumberingAfterBreak="0">
    <w:nsid w:val="6CD16B77"/>
    <w:multiLevelType w:val="hybridMultilevel"/>
    <w:tmpl w:val="EAC0792E"/>
    <w:lvl w:ilvl="0" w:tplc="57584954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8D0215AC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B68A73CC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C724527A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9724C096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AEBE5528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3FD2A5CA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CE9E02E0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CD0A8DDC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abstractNum w:abstractNumId="7" w15:restartNumberingAfterBreak="0">
    <w:nsid w:val="763470A1"/>
    <w:multiLevelType w:val="hybridMultilevel"/>
    <w:tmpl w:val="2B8E4696"/>
    <w:lvl w:ilvl="0" w:tplc="7ED41FD4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8F262B5C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E3EA0AFC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BF8E2E48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EB687446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38A2EC3A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25161F3A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6718A0FC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5B4A7838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num w:numId="1" w16cid:durableId="388312665">
    <w:abstractNumId w:val="6"/>
  </w:num>
  <w:num w:numId="2" w16cid:durableId="1804418527">
    <w:abstractNumId w:val="4"/>
  </w:num>
  <w:num w:numId="3" w16cid:durableId="201136336">
    <w:abstractNumId w:val="1"/>
  </w:num>
  <w:num w:numId="4" w16cid:durableId="290940903">
    <w:abstractNumId w:val="5"/>
  </w:num>
  <w:num w:numId="5" w16cid:durableId="161119967">
    <w:abstractNumId w:val="2"/>
  </w:num>
  <w:num w:numId="6" w16cid:durableId="142478370">
    <w:abstractNumId w:val="3"/>
  </w:num>
  <w:num w:numId="7" w16cid:durableId="498086433">
    <w:abstractNumId w:val="7"/>
  </w:num>
  <w:num w:numId="8" w16cid:durableId="175315766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ob Schmidth">
    <w15:presenceInfo w15:providerId="AD" w15:userId="S-1-5-21-2100284113-1573851820-878952375-357594"/>
  </w15:person>
  <w15:person w15:author="Susanne Møller Svenssen">
    <w15:presenceInfo w15:providerId="AD" w15:userId="S-1-5-21-2100284113-1573851820-878952375-363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DB"/>
    <w:rsid w:val="0000312F"/>
    <w:rsid w:val="000066E8"/>
    <w:rsid w:val="00014482"/>
    <w:rsid w:val="00027F08"/>
    <w:rsid w:val="0016669B"/>
    <w:rsid w:val="001A2AE2"/>
    <w:rsid w:val="001D3A27"/>
    <w:rsid w:val="001F5AF7"/>
    <w:rsid w:val="002341C1"/>
    <w:rsid w:val="00282FAD"/>
    <w:rsid w:val="0030155F"/>
    <w:rsid w:val="003126FF"/>
    <w:rsid w:val="00346807"/>
    <w:rsid w:val="003C3AF2"/>
    <w:rsid w:val="003D0B04"/>
    <w:rsid w:val="004626C7"/>
    <w:rsid w:val="0046342C"/>
    <w:rsid w:val="005E4DAF"/>
    <w:rsid w:val="006A62DA"/>
    <w:rsid w:val="006A77DB"/>
    <w:rsid w:val="006B7497"/>
    <w:rsid w:val="006E781F"/>
    <w:rsid w:val="006F0175"/>
    <w:rsid w:val="00863825"/>
    <w:rsid w:val="008E059A"/>
    <w:rsid w:val="008F4150"/>
    <w:rsid w:val="00AE3869"/>
    <w:rsid w:val="00B01EAC"/>
    <w:rsid w:val="00B756DC"/>
    <w:rsid w:val="00BD3A73"/>
    <w:rsid w:val="00C26E25"/>
    <w:rsid w:val="00CF51F8"/>
    <w:rsid w:val="00D306DB"/>
    <w:rsid w:val="00DC3820"/>
    <w:rsid w:val="00F12B9D"/>
    <w:rsid w:val="00F152BF"/>
    <w:rsid w:val="00F15EA7"/>
    <w:rsid w:val="00F330D5"/>
    <w:rsid w:val="00F33D5E"/>
    <w:rsid w:val="00F64E33"/>
    <w:rsid w:val="00F91F11"/>
    <w:rsid w:val="00FD5C0C"/>
    <w:rsid w:val="00FE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5FB97"/>
  <w15:chartTrackingRefBased/>
  <w15:docId w15:val="{3D8785F5-0690-44E3-BBCB-C8D205D4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A77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A77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77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6A77D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77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77D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77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77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77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77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77D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77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77D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77DB"/>
    <w:rPr>
      <w:rFonts w:eastAsiaTheme="majorEastAsia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77DB"/>
    <w:rPr>
      <w:rFonts w:eastAsiaTheme="majorEastAsia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77DB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77DB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77DB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77D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6A77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6A77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6A77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6A77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6A77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6A77DB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1"/>
    <w:qFormat/>
    <w:rsid w:val="006A77DB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6A77DB"/>
    <w:rPr>
      <w:i/>
      <w:iCs/>
      <w:color w:val="2E74B5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6A77D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6A77DB"/>
    <w:rPr>
      <w:i/>
      <w:iCs/>
      <w:color w:val="2E74B5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6A77DB"/>
    <w:rPr>
      <w:b/>
      <w:bCs/>
      <w:smallCaps/>
      <w:color w:val="2E74B5" w:themeColor="accent1" w:themeShade="BF"/>
      <w:spacing w:val="5"/>
    </w:rPr>
  </w:style>
  <w:style w:type="paragraph" w:styleId="Brdtekst">
    <w:name w:val="Body Text"/>
    <w:basedOn w:val="Normal"/>
    <w:link w:val="BrdtekstTegn"/>
    <w:uiPriority w:val="1"/>
    <w:qFormat/>
    <w:rsid w:val="006A77DB"/>
    <w:pPr>
      <w:spacing w:before="2"/>
      <w:ind w:left="110"/>
      <w:jc w:val="both"/>
    </w:pPr>
    <w:rPr>
      <w:sz w:val="24"/>
      <w:szCs w:val="24"/>
    </w:rPr>
  </w:style>
  <w:style w:type="character" w:customStyle="1" w:styleId="BrdtekstTegn">
    <w:name w:val="Brødtekst Tegn"/>
    <w:basedOn w:val="Standardskrifttypeiafsnit"/>
    <w:link w:val="Brdtekst"/>
    <w:uiPriority w:val="1"/>
    <w:rsid w:val="006A77DB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idehoved">
    <w:name w:val="header"/>
    <w:basedOn w:val="Normal"/>
    <w:link w:val="SidehovedTegn"/>
    <w:uiPriority w:val="99"/>
    <w:unhideWhenUsed/>
    <w:rsid w:val="006A77DB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6A77DB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Sidefod">
    <w:name w:val="footer"/>
    <w:basedOn w:val="Normal"/>
    <w:link w:val="SidefodTegn"/>
    <w:uiPriority w:val="99"/>
    <w:unhideWhenUsed/>
    <w:rsid w:val="006A77DB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6A77DB"/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A77D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A77DB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A77DB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Korrektur">
    <w:name w:val="Revision"/>
    <w:hidden/>
    <w:uiPriority w:val="99"/>
    <w:semiHidden/>
    <w:rsid w:val="006A77DB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Opstilling-punkttegn">
    <w:name w:val="List Bullet"/>
    <w:basedOn w:val="Normal"/>
    <w:uiPriority w:val="99"/>
    <w:semiHidden/>
    <w:unhideWhenUsed/>
    <w:rsid w:val="001D3A27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2076</Words>
  <Characters>12668</Characters>
  <Application>Microsoft Office Word</Application>
  <DocSecurity>0</DocSecurity>
  <Lines>105</Lines>
  <Paragraphs>29</Paragraphs>
  <ScaleCrop>false</ScaleCrop>
  <Company>Statens It</Company>
  <LinksUpToDate>false</LinksUpToDate>
  <CharactersWithSpaces>14715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Schmidth</dc:creator>
  <cp:keywords/>
  <dc:description/>
  <cp:lastModifiedBy>Jakob Schmidth</cp:lastModifiedBy>
  <cp:revision>2</cp:revision>
  <dcterms:created xsi:type="dcterms:W3CDTF">2025-10-31T10:25:00Z</dcterms:created>
  <dcterms:modified xsi:type="dcterms:W3CDTF">2025-10-31T10:25:00Z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pTrackRevision">
    <vt:lpwstr>true</vt:lpwstr>
  </property>
  <property fmtid="{D5CDD505-2E9C-101B-9397-08002B2CF9AE}" pid="3" name="_AdHocReviewCycleID">
    <vt:i4>-1110846196</vt:i4>
  </property>
  <property fmtid="{D5CDD505-2E9C-101B-9397-08002B2CF9AE}" pid="4" name="_NewReviewCycle">
    <vt:lpwstr/>
  </property>
  <property fmtid="{D5CDD505-2E9C-101B-9397-08002B2CF9AE}" pid="5" name="_EmailSubject">
    <vt:lpwstr>Materiale til høring - gebyrer for 2026</vt:lpwstr>
  </property>
  <property fmtid="{D5CDD505-2E9C-101B-9397-08002B2CF9AE}" pid="6" name="_AuthorEmail">
    <vt:lpwstr>jasc@forsyningstilsynet.dk</vt:lpwstr>
  </property>
  <property fmtid="{D5CDD505-2E9C-101B-9397-08002B2CF9AE}" pid="7" name="_AuthorEmailDisplayName">
    <vt:lpwstr>Jakob Schmidth</vt:lpwstr>
  </property>
</Properties>
</file>